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E5E" w14:textId="63ACC724" w:rsidR="00837C0B" w:rsidRPr="00F90315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90315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F90315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 w:rsidRPr="00F90315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 w:rsidRPr="00F90315"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 w:rsidRPr="00F90315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71E70AF9" w:rsidR="008C6721" w:rsidRPr="0083320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9031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 w:rsidRPr="00F90315">
        <w:rPr>
          <w:rFonts w:ascii="Arial" w:hAnsi="Arial" w:cs="Arial"/>
          <w:b/>
          <w:color w:val="auto"/>
          <w:sz w:val="24"/>
          <w:szCs w:val="24"/>
        </w:rPr>
        <w:t>I</w:t>
      </w:r>
      <w:r w:rsidR="00E80CA3">
        <w:rPr>
          <w:rFonts w:ascii="Arial" w:hAnsi="Arial" w:cs="Arial"/>
          <w:b/>
          <w:color w:val="auto"/>
          <w:sz w:val="24"/>
          <w:szCs w:val="24"/>
        </w:rPr>
        <w:t>I</w:t>
      </w:r>
      <w:r w:rsidR="00C93E64">
        <w:rPr>
          <w:rFonts w:ascii="Arial" w:hAnsi="Arial" w:cs="Arial"/>
          <w:b/>
          <w:color w:val="auto"/>
          <w:sz w:val="24"/>
          <w:szCs w:val="24"/>
        </w:rPr>
        <w:t>I</w:t>
      </w:r>
      <w:r w:rsidR="005172F0">
        <w:rPr>
          <w:rFonts w:ascii="Arial" w:hAnsi="Arial" w:cs="Arial"/>
          <w:b/>
          <w:color w:val="auto"/>
          <w:sz w:val="24"/>
          <w:szCs w:val="24"/>
        </w:rPr>
        <w:t xml:space="preserve"> k</w:t>
      </w:r>
      <w:r w:rsidR="00285A8D" w:rsidRPr="00F90315">
        <w:rPr>
          <w:rFonts w:ascii="Arial" w:hAnsi="Arial" w:cs="Arial"/>
          <w:b/>
          <w:color w:val="auto"/>
          <w:sz w:val="24"/>
          <w:szCs w:val="24"/>
        </w:rPr>
        <w:t>wartał 202</w:t>
      </w:r>
      <w:r w:rsidR="005172F0">
        <w:rPr>
          <w:rFonts w:ascii="Arial" w:hAnsi="Arial" w:cs="Arial"/>
          <w:b/>
          <w:color w:val="auto"/>
          <w:sz w:val="24"/>
          <w:szCs w:val="24"/>
        </w:rPr>
        <w:t>3</w:t>
      </w:r>
      <w:r w:rsidR="00837C0B" w:rsidRPr="00F9031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90315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122FA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F4BD63C" w:rsidR="00CA516B" w:rsidRPr="00837C0B" w:rsidRDefault="00E700C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Informatyczne Centrum Edukacji i Nauki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4B674" w14:textId="6CA2C2FD" w:rsidR="007D15F5" w:rsidRDefault="007D15F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A866DF">
              <w:rPr>
                <w:rFonts w:ascii="Arial" w:hAnsi="Arial" w:cs="Arial"/>
                <w:sz w:val="18"/>
                <w:szCs w:val="18"/>
              </w:rPr>
              <w:t>49 461 390,14 zł – zgodnie z modyfikacją wniosku o dofinansowanie projektu zatwierdzoną w dn. 30.08.2023 r. (zwiększenie wartości projektu, wydłużenie okresu realizacji do 30.11.2023 r.)</w:t>
            </w:r>
          </w:p>
          <w:p w14:paraId="104F37BA" w14:textId="0498D449" w:rsidR="00B21566" w:rsidRDefault="00B2156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47 469 619,02 zł – zgodnie z modyfikacją wniosku o dofinansowanie projektu zatwierdzoną w dn. </w:t>
            </w:r>
            <w:r w:rsidR="006E5F01">
              <w:rPr>
                <w:rFonts w:ascii="Arial" w:hAnsi="Arial" w:cs="Arial"/>
                <w:sz w:val="18"/>
                <w:szCs w:val="18"/>
              </w:rPr>
              <w:t>7.03.2023 r. (zwiększającą wartość projektu o 5 mln zł, bez wydłużenia okresu realizacji)</w:t>
            </w:r>
          </w:p>
          <w:p w14:paraId="7A2B054D" w14:textId="2B0595C4" w:rsidR="00E700C9" w:rsidRDefault="00E700C9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 – zgodnie z modyfikacją wniosku o dofinansowanie projektu zatwierdzoną w dn. 25.06.2021 r. (wydłużając</w:t>
            </w:r>
            <w:r w:rsidR="00665736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okres realizacji projektu do 08.2022 r.)</w:t>
            </w:r>
          </w:p>
          <w:p w14:paraId="719DDF2C" w14:textId="3D9E8752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</w:t>
            </w:r>
            <w:r w:rsidRPr="00D91AB9">
              <w:rPr>
                <w:rFonts w:ascii="Arial" w:hAnsi="Arial" w:cs="Arial"/>
                <w:sz w:val="18"/>
                <w:szCs w:val="18"/>
              </w:rPr>
              <w:t>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340A70FD" w:rsidR="009205F9" w:rsidRDefault="007D15F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D15F5">
              <w:rPr>
                <w:rFonts w:ascii="Arial" w:hAnsi="Arial" w:cs="Arial"/>
                <w:sz w:val="18"/>
                <w:szCs w:val="18"/>
              </w:rPr>
              <w:t>49 461 390,14</w:t>
            </w:r>
            <w:r w:rsidR="00387274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A866DF">
        <w:trPr>
          <w:trHeight w:val="48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3C6C" w14:textId="558A1E1E" w:rsidR="00643E23" w:rsidRDefault="00643E23" w:rsidP="00E43B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866DF">
              <w:rPr>
                <w:rFonts w:ascii="Arial" w:hAnsi="Arial" w:cs="Arial"/>
                <w:sz w:val="18"/>
                <w:szCs w:val="18"/>
              </w:rPr>
              <w:t xml:space="preserve">01.01.2019 </w:t>
            </w:r>
            <w:r w:rsidR="00BE71CD" w:rsidRPr="00A866DF">
              <w:rPr>
                <w:rFonts w:ascii="Arial" w:hAnsi="Arial" w:cs="Arial"/>
                <w:sz w:val="18"/>
                <w:szCs w:val="18"/>
              </w:rPr>
              <w:t>–</w:t>
            </w:r>
            <w:r w:rsidRPr="00A866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1CD" w:rsidRPr="00A866DF">
              <w:rPr>
                <w:rFonts w:ascii="Arial" w:hAnsi="Arial" w:cs="Arial"/>
                <w:sz w:val="18"/>
                <w:szCs w:val="18"/>
              </w:rPr>
              <w:t>30.0</w:t>
            </w:r>
            <w:r w:rsidR="007D15F5" w:rsidRPr="00A866DF">
              <w:rPr>
                <w:rFonts w:ascii="Arial" w:hAnsi="Arial" w:cs="Arial"/>
                <w:sz w:val="18"/>
                <w:szCs w:val="18"/>
              </w:rPr>
              <w:t>11</w:t>
            </w:r>
            <w:r w:rsidR="00BE71CD" w:rsidRPr="00A866DF">
              <w:rPr>
                <w:rFonts w:ascii="Arial" w:hAnsi="Arial" w:cs="Arial"/>
                <w:sz w:val="18"/>
                <w:szCs w:val="18"/>
              </w:rPr>
              <w:t>.202</w:t>
            </w:r>
            <w:r w:rsidR="00976ED7" w:rsidRPr="00A866DF">
              <w:rPr>
                <w:rFonts w:ascii="Arial" w:hAnsi="Arial" w:cs="Arial"/>
                <w:sz w:val="18"/>
                <w:szCs w:val="18"/>
              </w:rPr>
              <w:t>3</w:t>
            </w:r>
            <w:r w:rsidR="00BE71CD" w:rsidRPr="00A866DF">
              <w:rPr>
                <w:rFonts w:ascii="Arial" w:hAnsi="Arial" w:cs="Arial"/>
                <w:sz w:val="18"/>
                <w:szCs w:val="18"/>
              </w:rPr>
              <w:t xml:space="preserve"> r. –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zgodnie z modyfikacją wniosku o dofinansowanie projekt</w:t>
            </w:r>
            <w:r w:rsidR="00BE71CD" w:rsidRPr="00A866DF">
              <w:rPr>
                <w:rFonts w:ascii="Arial" w:hAnsi="Arial" w:cs="Arial"/>
                <w:sz w:val="18"/>
                <w:szCs w:val="18"/>
              </w:rPr>
              <w:t>u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zatwierdzoną </w:t>
            </w:r>
            <w:r w:rsidR="007D15F5">
              <w:rPr>
                <w:rFonts w:ascii="Arial" w:hAnsi="Arial" w:cs="Arial"/>
                <w:sz w:val="18"/>
                <w:szCs w:val="18"/>
              </w:rPr>
              <w:t>30</w:t>
            </w:r>
            <w:r w:rsidR="00BE71CD">
              <w:rPr>
                <w:rFonts w:ascii="Arial" w:hAnsi="Arial" w:cs="Arial"/>
                <w:sz w:val="18"/>
                <w:szCs w:val="18"/>
              </w:rPr>
              <w:t>.08.202</w:t>
            </w:r>
            <w:r w:rsidR="007D15F5">
              <w:rPr>
                <w:rFonts w:ascii="Arial" w:hAnsi="Arial" w:cs="Arial"/>
                <w:sz w:val="18"/>
                <w:szCs w:val="18"/>
              </w:rPr>
              <w:t>3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="00115BE8">
              <w:rPr>
                <w:rFonts w:ascii="Arial" w:hAnsi="Arial" w:cs="Arial"/>
                <w:sz w:val="18"/>
                <w:szCs w:val="18"/>
              </w:rPr>
              <w:t xml:space="preserve"> przez Departament Funduszy Strukturalnych MEiN (Instytucję Pośredniczącą dla PO WER).</w:t>
            </w:r>
          </w:p>
          <w:p w14:paraId="55CE9679" w14:textId="6B16F893" w:rsidR="00CA516B" w:rsidRPr="00E43B4D" w:rsidRDefault="00115BE8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sprzed zmiany: 01.</w:t>
            </w:r>
            <w:r w:rsidR="00C87840" w:rsidRPr="00A866DF">
              <w:rPr>
                <w:rFonts w:ascii="Arial" w:hAnsi="Arial" w:cs="Arial"/>
                <w:sz w:val="18"/>
                <w:szCs w:val="18"/>
              </w:rPr>
              <w:t xml:space="preserve">01.2019 – </w:t>
            </w:r>
            <w:r w:rsidR="007D15F5" w:rsidRPr="00A866DF">
              <w:rPr>
                <w:rFonts w:ascii="Arial" w:hAnsi="Arial" w:cs="Arial"/>
                <w:sz w:val="18"/>
                <w:szCs w:val="18"/>
              </w:rPr>
              <w:t>30.09.2023</w:t>
            </w:r>
            <w:r w:rsidR="003D06FA" w:rsidRPr="00A866DF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66CFCC6B" w:rsidR="00907F6D" w:rsidRPr="00141A92" w:rsidRDefault="009136E1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9D1B28">
              <w:rPr>
                <w:rFonts w:ascii="Arial" w:hAnsi="Arial" w:cs="Arial"/>
                <w:b/>
                <w:sz w:val="24"/>
                <w:szCs w:val="24"/>
              </w:rPr>
              <w:t>6,61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03829E8B" w:rsidR="002B37ED" w:rsidRPr="007D43EC" w:rsidRDefault="003145D7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9D1B28">
              <w:rPr>
                <w:rFonts w:ascii="Arial" w:hAnsi="Arial" w:cs="Arial"/>
                <w:b/>
                <w:sz w:val="24"/>
                <w:szCs w:val="24"/>
              </w:rPr>
              <w:t>9,25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929DAC9" w14:textId="2286F760" w:rsidR="00907F6D" w:rsidRPr="007A3242" w:rsidRDefault="00E517F0" w:rsidP="007A324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9D1B28">
              <w:rPr>
                <w:rFonts w:ascii="Arial" w:hAnsi="Arial" w:cs="Arial"/>
                <w:b/>
                <w:sz w:val="24"/>
                <w:szCs w:val="24"/>
              </w:rPr>
              <w:t>4,41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89" w:type="dxa"/>
          </w:tcPr>
          <w:p w14:paraId="0FB7E3DF" w14:textId="05E718BE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312A52">
              <w:rPr>
                <w:rFonts w:ascii="Arial" w:hAnsi="Arial" w:cs="Arial"/>
                <w:b/>
                <w:sz w:val="24"/>
                <w:szCs w:val="24"/>
              </w:rPr>
              <w:t>9,</w:t>
            </w:r>
            <w:r w:rsidR="009D1B28">
              <w:rPr>
                <w:rFonts w:ascii="Arial" w:hAnsi="Arial" w:cs="Arial"/>
                <w:b/>
                <w:sz w:val="24"/>
                <w:szCs w:val="24"/>
              </w:rPr>
              <w:t>90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741A49BE" w:rsidR="004350B8" w:rsidRPr="00153738" w:rsidRDefault="00AF182E" w:rsidP="00AF182E">
            <w:pPr>
              <w:rPr>
                <w:rFonts w:ascii="Arial" w:hAnsi="Arial" w:cs="Arial"/>
                <w:sz w:val="18"/>
                <w:szCs w:val="18"/>
              </w:rPr>
            </w:pPr>
            <w:r w:rsidRPr="00AF182E">
              <w:rPr>
                <w:rFonts w:ascii="Arial" w:hAnsi="Arial" w:cs="Arial"/>
                <w:sz w:val="18"/>
                <w:szCs w:val="18"/>
              </w:rPr>
              <w:t>Udostępniony Zintegrowany Interfejs Użytkownika (ZIU) w środow</w:t>
            </w:r>
            <w:r w:rsidR="00F77666">
              <w:rPr>
                <w:rFonts w:ascii="Arial" w:hAnsi="Arial" w:cs="Arial"/>
                <w:sz w:val="18"/>
                <w:szCs w:val="18"/>
              </w:rPr>
              <w:t>i</w:t>
            </w:r>
            <w:r w:rsidRPr="00AF182E">
              <w:rPr>
                <w:rFonts w:ascii="Arial" w:hAnsi="Arial" w:cs="Arial"/>
                <w:sz w:val="18"/>
                <w:szCs w:val="18"/>
              </w:rPr>
              <w:t>sku</w:t>
            </w:r>
            <w:r w:rsidR="00F776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produkcyjnym w zakresie obsługi egzaminu ósmoklasisty (w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F500A8" w:rsidR="004350B8" w:rsidRPr="00153738" w:rsidRDefault="00AF182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06</w:t>
            </w:r>
            <w:r w:rsidR="000E20F0">
              <w:rPr>
                <w:rFonts w:cs="Arial"/>
                <w:lang w:eastAsia="pl-PL"/>
              </w:rPr>
              <w:t>.2019</w:t>
            </w:r>
          </w:p>
        </w:tc>
        <w:tc>
          <w:tcPr>
            <w:tcW w:w="1911" w:type="dxa"/>
          </w:tcPr>
          <w:p w14:paraId="2F14513F" w14:textId="763EF846" w:rsidR="004350B8" w:rsidRPr="00153738" w:rsidRDefault="00AF182E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 w:rsidR="002E5459">
              <w:rPr>
                <w:rFonts w:ascii="Arial" w:hAnsi="Arial" w:cs="Arial"/>
                <w:sz w:val="18"/>
              </w:rPr>
              <w:t>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6AF3652" w14:textId="5B769D1C" w:rsidR="002E5459" w:rsidRPr="00153738" w:rsidRDefault="002E5459" w:rsidP="00AF18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1F8402C5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Uruchomione szkolenia i przygotowane materiały dla około 690 tys.</w:t>
            </w:r>
          </w:p>
          <w:p w14:paraId="266B033B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użytkowników (zdający, ich rodzice) Zintegrowanego Interfejsu</w:t>
            </w:r>
          </w:p>
          <w:p w14:paraId="050B16ED" w14:textId="33B7D214" w:rsidR="004E41B8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Użytkownika (ZIU) w I etapie szkoleń on-line/ kontekstowych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niezbędnym do obsługi egzaminu ósmoklasisty (publikacja wyników),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następnie szkolenia on-line/ kontekstowe dotyczące pozostałych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70E884A1" w:rsidR="00880AB5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Zakupiona usługa zapewnienia środowiska produkcyjnego)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obsługi egzaminu ósmoklasisty (zbierania deklaracji do egzaminu)</w:t>
            </w:r>
            <w:r w:rsidR="004678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AAD1FA9" w:rsidR="00880AB5" w:rsidRPr="00153738" w:rsidRDefault="002372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FC04F6" w:rsidRPr="00FC04F6">
              <w:rPr>
                <w:rFonts w:cs="Arial"/>
                <w:lang w:eastAsia="pl-PL"/>
              </w:rPr>
              <w:t>.2019 r.</w:t>
            </w:r>
          </w:p>
        </w:tc>
        <w:tc>
          <w:tcPr>
            <w:tcW w:w="1911" w:type="dxa"/>
          </w:tcPr>
          <w:p w14:paraId="5939642C" w14:textId="4BE88B0D" w:rsidR="00880AB5" w:rsidRPr="00153738" w:rsidRDefault="0023728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83272">
              <w:rPr>
                <w:rFonts w:cs="Arial"/>
                <w:lang w:eastAsia="pl-PL"/>
              </w:rPr>
              <w:t xml:space="preserve">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450A24">
        <w:tc>
          <w:tcPr>
            <w:tcW w:w="2123" w:type="dxa"/>
          </w:tcPr>
          <w:p w14:paraId="5A6F758A" w14:textId="77777777" w:rsidR="00467803" w:rsidRPr="00467803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Udostępniony w KSDO moduł do obsługi w środowisku produkcyjnym</w:t>
            </w:r>
          </w:p>
          <w:p w14:paraId="383078F8" w14:textId="00FD0EF8" w:rsidR="00880AB5" w:rsidRPr="00153738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egzaminu maturalnego (zbieranie deklaracji do egzaminów).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0644B43C" w:rsidR="00880AB5" w:rsidRPr="00153738" w:rsidRDefault="0046780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FC04F6">
              <w:rPr>
                <w:rFonts w:cs="Arial"/>
                <w:lang w:eastAsia="pl-PL"/>
              </w:rPr>
              <w:t>.20</w:t>
            </w:r>
            <w:r>
              <w:rPr>
                <w:rFonts w:cs="Arial"/>
                <w:lang w:eastAsia="pl-PL"/>
              </w:rPr>
              <w:t>20</w:t>
            </w:r>
            <w:r w:rsidR="00FC04F6">
              <w:rPr>
                <w:rFonts w:cs="Arial"/>
                <w:lang w:eastAsia="pl-PL"/>
              </w:rPr>
              <w:t xml:space="preserve"> </w:t>
            </w:r>
            <w:r w:rsidR="00FC04F6"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  <w:shd w:val="clear" w:color="auto" w:fill="auto"/>
          </w:tcPr>
          <w:p w14:paraId="5B230001" w14:textId="572F0315" w:rsidR="00880AB5" w:rsidRPr="007A5B6F" w:rsidRDefault="00467803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B0FED" w:rsidRPr="00450A24">
              <w:rPr>
                <w:rFonts w:cs="Arial"/>
                <w:lang w:eastAsia="pl-PL"/>
              </w:rPr>
              <w:t>.202</w:t>
            </w:r>
            <w:r>
              <w:rPr>
                <w:rFonts w:cs="Arial"/>
                <w:lang w:eastAsia="pl-PL"/>
              </w:rPr>
              <w:t>0</w:t>
            </w:r>
            <w:r w:rsidR="00B85E0B" w:rsidRPr="00450A24">
              <w:rPr>
                <w:rFonts w:cs="Arial"/>
                <w:lang w:eastAsia="pl-PL"/>
              </w:rPr>
              <w:t xml:space="preserve"> r.</w:t>
            </w:r>
            <w:r w:rsidR="00862A1B" w:rsidRPr="00450A24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44FC2306" w14:textId="77777777" w:rsidR="002E5459" w:rsidRPr="009504AD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8C419FA" w14:textId="419623A8" w:rsidR="00872180" w:rsidRPr="009504AD" w:rsidRDefault="00872180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7872B587" w:rsidR="007B0E13" w:rsidRPr="00153738" w:rsidRDefault="002071A0" w:rsidP="002071A0">
            <w:pPr>
              <w:rPr>
                <w:rFonts w:ascii="Arial" w:hAnsi="Arial" w:cs="Arial"/>
                <w:sz w:val="18"/>
                <w:szCs w:val="18"/>
              </w:rPr>
            </w:pPr>
            <w:r w:rsidRPr="002071A0">
              <w:rPr>
                <w:rFonts w:ascii="Arial" w:hAnsi="Arial" w:cs="Arial"/>
                <w:sz w:val="18"/>
                <w:szCs w:val="18"/>
              </w:rPr>
              <w:lastRenderedPageBreak/>
              <w:t>Zmigrowane dane do środowiska produkcyjnego w zakresie egzaminu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71A0">
              <w:rPr>
                <w:rFonts w:ascii="Arial" w:hAnsi="Arial" w:cs="Arial"/>
                <w:sz w:val="18"/>
                <w:szCs w:val="18"/>
              </w:rPr>
              <w:t>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0A09A0BC" w:rsidR="007B0E13" w:rsidRPr="00153738" w:rsidRDefault="002071A0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04.2021</w:t>
            </w:r>
            <w:r w:rsidR="007B0E13">
              <w:rPr>
                <w:rFonts w:cs="Arial"/>
                <w:lang w:eastAsia="pl-PL"/>
              </w:rPr>
              <w:t xml:space="preserve"> </w:t>
            </w:r>
            <w:r w:rsidR="007B0E13"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0B48BF9C" w:rsidR="007B0E13" w:rsidRPr="007A5B6F" w:rsidRDefault="00B85E0B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04.202</w:t>
            </w:r>
            <w:r w:rsidR="003B0FED" w:rsidRPr="003D6F6A">
              <w:rPr>
                <w:rFonts w:cs="Arial"/>
                <w:lang w:eastAsia="pl-PL"/>
              </w:rPr>
              <w:t>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 w:rsidRPr="003D6F6A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F7BB8F5" w14:textId="77777777" w:rsidR="007B0E13" w:rsidRPr="009504AD" w:rsidRDefault="00472D53" w:rsidP="00904B8C">
            <w:pPr>
              <w:rPr>
                <w:rStyle w:val="TekstdymkaZnak"/>
                <w:rFonts w:ascii="Arial" w:hAnsi="Arial" w:cs="Arial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9504AD">
              <w:rPr>
                <w:rStyle w:val="TekstdymkaZnak"/>
                <w:rFonts w:ascii="Arial" w:hAnsi="Arial" w:cs="Arial"/>
              </w:rPr>
              <w:t xml:space="preserve"> </w:t>
            </w:r>
          </w:p>
          <w:p w14:paraId="1D1B2D52" w14:textId="2E67F1FD" w:rsidR="000B5A93" w:rsidRPr="009504AD" w:rsidRDefault="000B5A93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0C7E516" w:rsidR="007B0E13" w:rsidRPr="00153738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4773A">
              <w:rPr>
                <w:rFonts w:ascii="Arial" w:hAnsi="Arial" w:cs="Arial"/>
                <w:sz w:val="18"/>
                <w:szCs w:val="18"/>
              </w:rPr>
              <w:t>Wykorzystany produkcyjnie KSDO do obsługi egzaminu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347329ED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B16C8B">
              <w:rPr>
                <w:rFonts w:cs="Arial"/>
                <w:lang w:eastAsia="pl-PL"/>
              </w:rPr>
              <w:t>.202</w:t>
            </w:r>
            <w:r w:rsidR="00C4773A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F809758" w14:textId="740D052F" w:rsidR="007B0E13" w:rsidRPr="009504AD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3D6F6A">
              <w:rPr>
                <w:rFonts w:cs="Arial"/>
                <w:lang w:eastAsia="pl-PL"/>
              </w:rPr>
              <w:t>.20</w:t>
            </w:r>
            <w:r w:rsidR="003B0FED" w:rsidRPr="003D6F6A">
              <w:rPr>
                <w:rFonts w:cs="Arial"/>
                <w:lang w:eastAsia="pl-PL"/>
              </w:rPr>
              <w:t>21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1C278C2" w14:textId="77777777" w:rsidR="007B0E13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33AC018" w14:textId="328CD948" w:rsidR="003B0FED" w:rsidRPr="009504AD" w:rsidRDefault="003B0FED" w:rsidP="002B7C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773A" w:rsidRPr="00153738" w14:paraId="0C5E2315" w14:textId="77777777" w:rsidTr="00237F89">
        <w:tc>
          <w:tcPr>
            <w:tcW w:w="2123" w:type="dxa"/>
          </w:tcPr>
          <w:p w14:paraId="209977E9" w14:textId="25A41109" w:rsidR="00C4773A" w:rsidRPr="00C4773A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4773A">
              <w:rPr>
                <w:rFonts w:ascii="Arial" w:hAnsi="Arial" w:cs="Arial"/>
                <w:sz w:val="18"/>
                <w:szCs w:val="18"/>
              </w:rPr>
              <w:t>Zmigrowanie danych z pozostałych integrowanych systemów.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E376" w14:textId="77777777" w:rsidR="00C4773A" w:rsidRPr="00153738" w:rsidRDefault="00C4773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B7FA16" w14:textId="20BA850F" w:rsidR="00C4773A" w:rsidRPr="00B16C8B" w:rsidRDefault="00C4773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7901FE1F" w14:textId="062CFB5A" w:rsidR="00C4773A" w:rsidRPr="003D6F6A" w:rsidRDefault="00C4773A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5C7EED30" w14:textId="244956B1" w:rsidR="00C4773A" w:rsidRPr="009504AD" w:rsidRDefault="00C4773A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C41501" w:rsidRPr="00153738" w14:paraId="1AE91EE1" w14:textId="77777777" w:rsidTr="00237F89">
        <w:tc>
          <w:tcPr>
            <w:tcW w:w="2123" w:type="dxa"/>
          </w:tcPr>
          <w:p w14:paraId="343FC1CC" w14:textId="111AF31B" w:rsidR="00C41501" w:rsidRPr="00C41501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Wykorzystane zintegrowane bazy/ zbiory danych do prowadzenie badań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analiz; opublikowane raporty w zależności od potrzeb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zgłaszanych przez</w:t>
            </w:r>
          </w:p>
          <w:p w14:paraId="45D7EC12" w14:textId="0F1FE80A" w:rsidR="00C41501" w:rsidRPr="00C4773A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użytkowników systemu i interesariuszy projektu.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38F2" w14:textId="77777777" w:rsidR="00C41501" w:rsidRPr="00153738" w:rsidRDefault="00C4150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FFD5D8E" w14:textId="270A39A8" w:rsidR="00C41501" w:rsidRDefault="00C4150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05FAC890" w14:textId="4707872D" w:rsidR="00C41501" w:rsidRDefault="00C41501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00ECE3BB" w14:textId="10CE0E78" w:rsidR="00C41501" w:rsidRDefault="00C41501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8202B7" w:rsidRPr="00153738" w14:paraId="545ECDBB" w14:textId="77777777" w:rsidTr="00237F89">
        <w:tc>
          <w:tcPr>
            <w:tcW w:w="2123" w:type="dxa"/>
          </w:tcPr>
          <w:p w14:paraId="4989C7B9" w14:textId="77777777" w:rsidR="008202B7" w:rsidRPr="008202B7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Wprowadzona możliwość jednokrotnego logowania dla osób</w:t>
            </w:r>
          </w:p>
          <w:p w14:paraId="341FAB06" w14:textId="150157EF" w:rsidR="008202B7" w:rsidRPr="00C41501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zarządzających kilkoma placówkami.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D19B" w14:textId="77777777" w:rsidR="008202B7" w:rsidRPr="00153738" w:rsidRDefault="008202B7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AA60BA3" w14:textId="5D5AD8A2" w:rsidR="008202B7" w:rsidRDefault="008202B7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1911" w:type="dxa"/>
          </w:tcPr>
          <w:p w14:paraId="2F194E5F" w14:textId="3922C3FA" w:rsidR="008202B7" w:rsidRDefault="008202B7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2794" w:type="dxa"/>
          </w:tcPr>
          <w:p w14:paraId="78E06A66" w14:textId="4B17F5D7" w:rsidR="008202B7" w:rsidRDefault="008202B7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74454FED" w:rsidR="007B0E13" w:rsidRPr="00153738" w:rsidRDefault="00A97DAB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A97DAB">
              <w:rPr>
                <w:rFonts w:ascii="Arial" w:hAnsi="Arial" w:cs="Arial"/>
                <w:sz w:val="18"/>
                <w:szCs w:val="18"/>
              </w:rPr>
              <w:t>Wykorzystany produkcyjnie KSDO do obsługi egzaminu maturalnego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7DAB">
              <w:rPr>
                <w:rFonts w:ascii="Arial" w:hAnsi="Arial" w:cs="Arial"/>
                <w:sz w:val="18"/>
                <w:szCs w:val="18"/>
              </w:rPr>
              <w:t>zakresie sesji poprawkowej.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11AA693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</w:t>
            </w:r>
            <w:r w:rsidR="00A97DAB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33033F9D" w14:textId="3C6ABC66" w:rsidR="007B0E13" w:rsidRPr="00153738" w:rsidRDefault="009209C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09.2021</w:t>
            </w:r>
            <w:r w:rsidR="005A00C1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2794" w:type="dxa"/>
          </w:tcPr>
          <w:p w14:paraId="1EAC3FC1" w14:textId="51931615" w:rsidR="007B0E13" w:rsidRPr="00153738" w:rsidRDefault="009209CA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</w:tc>
      </w:tr>
      <w:tr w:rsidR="005A00C1" w:rsidRPr="00153738" w14:paraId="44621C79" w14:textId="77777777" w:rsidTr="00237F89">
        <w:tc>
          <w:tcPr>
            <w:tcW w:w="2123" w:type="dxa"/>
          </w:tcPr>
          <w:p w14:paraId="40227F2A" w14:textId="389C55BE" w:rsidR="005A00C1" w:rsidRPr="005A00C1" w:rsidRDefault="005A00C1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5A00C1">
              <w:rPr>
                <w:rFonts w:ascii="Arial" w:hAnsi="Arial" w:cs="Arial"/>
                <w:sz w:val="18"/>
                <w:szCs w:val="18"/>
              </w:rPr>
              <w:t>Zakończone prac</w:t>
            </w:r>
            <w:r w:rsidR="00B43CB3">
              <w:rPr>
                <w:rFonts w:ascii="Arial" w:hAnsi="Arial" w:cs="Arial"/>
                <w:sz w:val="18"/>
                <w:szCs w:val="18"/>
              </w:rPr>
              <w:t>e</w:t>
            </w:r>
            <w:r w:rsidRPr="005A00C1">
              <w:rPr>
                <w:rFonts w:ascii="Arial" w:hAnsi="Arial" w:cs="Arial"/>
                <w:sz w:val="18"/>
                <w:szCs w:val="18"/>
              </w:rPr>
              <w:t xml:space="preserve"> nad wytworzeniem pierwszej wersji systemu, która zostanie poddana pilotażowi.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DFC" w14:textId="77777777" w:rsidR="005A00C1" w:rsidRPr="00153738" w:rsidRDefault="005A00C1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3D5E90" w14:textId="4009FF23" w:rsidR="005A00C1" w:rsidRPr="00B16C8B" w:rsidRDefault="005A00C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661A5FD" w14:textId="1B1A4E61" w:rsidR="005A00C1" w:rsidRDefault="005A00C1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2794" w:type="dxa"/>
          </w:tcPr>
          <w:p w14:paraId="3B298F10" w14:textId="138BAA22" w:rsidR="005A00C1" w:rsidRDefault="005A00C1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006F5C29" w14:textId="77777777" w:rsidTr="007A6C29">
        <w:tc>
          <w:tcPr>
            <w:tcW w:w="2123" w:type="dxa"/>
          </w:tcPr>
          <w:p w14:paraId="44A88412" w14:textId="0F6D40C4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C113D">
              <w:rPr>
                <w:rFonts w:ascii="Arial" w:hAnsi="Arial" w:cs="Arial"/>
                <w:sz w:val="18"/>
                <w:szCs w:val="18"/>
              </w:rPr>
              <w:t>integrowan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>/ zbio</w:t>
            </w:r>
            <w:r>
              <w:rPr>
                <w:rFonts w:ascii="Arial" w:hAnsi="Arial" w:cs="Arial"/>
                <w:sz w:val="18"/>
                <w:szCs w:val="18"/>
              </w:rPr>
              <w:t>ry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danych do prowadzeni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badań i analiz;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CC113D">
              <w:rPr>
                <w:rFonts w:ascii="Arial" w:hAnsi="Arial" w:cs="Arial"/>
                <w:sz w:val="18"/>
                <w:szCs w:val="18"/>
              </w:rPr>
              <w:t>publik</w:t>
            </w:r>
            <w:r>
              <w:rPr>
                <w:rFonts w:ascii="Arial" w:hAnsi="Arial" w:cs="Arial"/>
                <w:sz w:val="18"/>
                <w:szCs w:val="18"/>
              </w:rPr>
              <w:t>owane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raport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w zależności od potrzeb zgłaszanych przez użytkowników systemu i interesariuszy 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7DAF" w14:textId="77777777" w:rsidR="00536822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0BE55F92" w14:textId="77777777" w:rsidR="00536822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799011F8" w14:textId="77777777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270E3E32" w14:textId="77777777" w:rsidR="00536822" w:rsidRPr="00153738" w:rsidRDefault="00536822" w:rsidP="007A6C2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6874DB9A" w14:textId="77777777" w:rsidR="00536822" w:rsidRPr="00153738" w:rsidRDefault="00536822" w:rsidP="007A6C2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6619A22C" w14:textId="77777777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7643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43CB3" w:rsidRPr="00153738" w14:paraId="10C6E06C" w14:textId="77777777" w:rsidTr="00237F89">
        <w:tc>
          <w:tcPr>
            <w:tcW w:w="2123" w:type="dxa"/>
          </w:tcPr>
          <w:p w14:paraId="47312619" w14:textId="3C0C65BB" w:rsidR="00B43CB3" w:rsidRPr="005A00C1" w:rsidRDefault="00B43CB3" w:rsidP="00B43CB3">
            <w:pPr>
              <w:rPr>
                <w:rFonts w:ascii="Arial" w:hAnsi="Arial" w:cs="Arial"/>
                <w:sz w:val="18"/>
                <w:szCs w:val="18"/>
              </w:rPr>
            </w:pPr>
            <w:r w:rsidRPr="00B43CB3">
              <w:rPr>
                <w:rFonts w:ascii="Arial" w:hAnsi="Arial" w:cs="Arial"/>
                <w:sz w:val="18"/>
                <w:szCs w:val="18"/>
              </w:rPr>
              <w:t>Zmigrowane wyniki historyczne egzaminów gimnazjalnych, szóstoklasisty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CB3">
              <w:rPr>
                <w:rFonts w:ascii="Arial" w:hAnsi="Arial" w:cs="Arial"/>
                <w:sz w:val="18"/>
                <w:szCs w:val="18"/>
              </w:rPr>
              <w:t>i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7455" w14:textId="77777777" w:rsidR="00B43CB3" w:rsidRPr="00153738" w:rsidRDefault="00B43CB3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16EC641" w14:textId="31984AD0" w:rsidR="00B43CB3" w:rsidRDefault="00B43CB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06.2022 r.</w:t>
            </w:r>
          </w:p>
        </w:tc>
        <w:tc>
          <w:tcPr>
            <w:tcW w:w="1911" w:type="dxa"/>
          </w:tcPr>
          <w:p w14:paraId="41B8A29A" w14:textId="788564B7" w:rsidR="00B43CB3" w:rsidRDefault="00B43C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1145B9">
              <w:rPr>
                <w:rFonts w:cs="Arial"/>
                <w:lang w:eastAsia="pl-PL"/>
              </w:rPr>
              <w:t>3</w:t>
            </w:r>
            <w:r>
              <w:rPr>
                <w:rFonts w:cs="Arial"/>
                <w:lang w:eastAsia="pl-PL"/>
              </w:rPr>
              <w:t>.2022 r.</w:t>
            </w:r>
          </w:p>
        </w:tc>
        <w:tc>
          <w:tcPr>
            <w:tcW w:w="2794" w:type="dxa"/>
          </w:tcPr>
          <w:p w14:paraId="6342B281" w14:textId="374DE5F0" w:rsidR="00B43CB3" w:rsidRDefault="001145B9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43C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62473216" w14:textId="4526508D" w:rsidR="007B0E13" w:rsidRPr="00153738" w:rsidRDefault="00A2638E" w:rsidP="00A2638E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16290173"/>
            <w:r w:rsidRPr="00A2638E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 w:rsidR="00AB67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2638E">
              <w:rPr>
                <w:rFonts w:ascii="Arial" w:hAnsi="Arial" w:cs="Arial"/>
                <w:sz w:val="18"/>
                <w:szCs w:val="18"/>
              </w:rPr>
              <w:t>systemu w zakresie obsługi egzaminu ósmoklasisty 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22669498" w:rsidR="007B0E13" w:rsidRPr="00153738" w:rsidRDefault="00A263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="007B0E13"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6B1A4303" w14:textId="66D67246" w:rsidR="007B0E13" w:rsidRPr="00153738" w:rsidRDefault="0000714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6989C3D9" w14:textId="14D6BD7A" w:rsidR="007A3242" w:rsidRPr="00A74F4C" w:rsidRDefault="0000714F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2638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678A" w:rsidRPr="00153738" w14:paraId="6FF0535C" w14:textId="77777777" w:rsidTr="00237F89">
        <w:tc>
          <w:tcPr>
            <w:tcW w:w="2123" w:type="dxa"/>
          </w:tcPr>
          <w:p w14:paraId="21D6C00A" w14:textId="25910A8C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  <w:r w:rsidRPr="00AB678A">
              <w:rPr>
                <w:rFonts w:ascii="Arial" w:hAnsi="Arial" w:cs="Arial"/>
                <w:sz w:val="18"/>
                <w:szCs w:val="18"/>
              </w:rPr>
              <w:t>Zakończone prace nad gotowością systemu do integracji w ramach kont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678A">
              <w:rPr>
                <w:rFonts w:ascii="Arial" w:hAnsi="Arial" w:cs="Arial"/>
                <w:sz w:val="18"/>
                <w:szCs w:val="18"/>
              </w:rPr>
              <w:t>użytkownika z SIOEPKZ.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024D1ACF" w:rsidR="00AB678A" w:rsidRPr="00153738" w:rsidRDefault="00AB678A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B6A6440" w14:textId="1213F111" w:rsidR="00AB678A" w:rsidRPr="00153738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5B94A0F9" w14:textId="32BE300C" w:rsidR="00AB678A" w:rsidRPr="00153738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6E2AB2E0" w14:textId="77777777" w:rsidTr="00932C98">
        <w:tc>
          <w:tcPr>
            <w:tcW w:w="2123" w:type="dxa"/>
          </w:tcPr>
          <w:p w14:paraId="7B9BA408" w14:textId="7BE1683B" w:rsidR="00536822" w:rsidRPr="00AB678A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lastRenderedPageBreak/>
              <w:t>Zakończone prace nad możliwością wypełniania e-deklaracji bezpośrednio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w systemie przez Zdających.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C7C9" w14:textId="77777777" w:rsidR="00536822" w:rsidRPr="00153738" w:rsidRDefault="00536822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C2D2DAE" w14:textId="7C7B2BC8" w:rsidR="00536822" w:rsidRDefault="00536822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1911" w:type="dxa"/>
          </w:tcPr>
          <w:p w14:paraId="4C3E46E0" w14:textId="789152B9" w:rsidR="00536822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0C31D0FA" w14:textId="15AEFD59" w:rsidR="00536822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53682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bookmarkEnd w:id="0"/>
      <w:tr w:rsidR="000E20F0" w:rsidRPr="00153738" w14:paraId="18338B40" w14:textId="77777777" w:rsidTr="00237F89">
        <w:tc>
          <w:tcPr>
            <w:tcW w:w="2123" w:type="dxa"/>
          </w:tcPr>
          <w:p w14:paraId="3917213B" w14:textId="454C96BE" w:rsidR="000E20F0" w:rsidRPr="00153738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systemu i oddanie pełnej produkcyjnej wersji KSDO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7E27ED58" w14:textId="646DE107" w:rsidR="00FC408C" w:rsidRPr="00766957" w:rsidRDefault="009D1B28" w:rsidP="00237279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11</w:t>
            </w:r>
            <w:r w:rsidR="00210708" w:rsidRPr="00766957">
              <w:rPr>
                <w:rFonts w:cstheme="minorHAnsi"/>
                <w:lang w:eastAsia="pl-PL"/>
              </w:rPr>
              <w:t>.2023</w:t>
            </w:r>
          </w:p>
          <w:p w14:paraId="306B3D9A" w14:textId="41965439" w:rsidR="000E20F0" w:rsidRPr="00766957" w:rsidRDefault="000E20F0" w:rsidP="00237279">
            <w:pPr>
              <w:rPr>
                <w:rFonts w:cstheme="minorHAnsi"/>
                <w:lang w:eastAsia="pl-PL"/>
              </w:rPr>
            </w:pPr>
          </w:p>
        </w:tc>
        <w:tc>
          <w:tcPr>
            <w:tcW w:w="1911" w:type="dxa"/>
          </w:tcPr>
          <w:p w14:paraId="1D270D7F" w14:textId="077057FC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66D1173C" w:rsidR="000E20F0" w:rsidRPr="00A74F4C" w:rsidRDefault="00BD4DF0" w:rsidP="000A7CC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  <w:r w:rsidR="000071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52B2">
              <w:rPr>
                <w:rFonts w:ascii="Arial" w:hAnsi="Arial" w:cs="Arial"/>
                <w:sz w:val="18"/>
                <w:szCs w:val="18"/>
              </w:rPr>
              <w:t xml:space="preserve">W związku z rozszerzeniem zakresu realizacji </w:t>
            </w:r>
            <w:r w:rsidR="00D052B2" w:rsidRPr="00AA6A12">
              <w:rPr>
                <w:rFonts w:ascii="Arial" w:hAnsi="Arial" w:cs="Arial"/>
                <w:sz w:val="18"/>
                <w:szCs w:val="18"/>
              </w:rPr>
              <w:t>projektu o kolejne funkcjonalności termin oddania pełnej produkcyjnej wersji KSDO został przesunięty do 30.11.2023 r.</w:t>
            </w:r>
          </w:p>
        </w:tc>
      </w:tr>
    </w:tbl>
    <w:p w14:paraId="6B2F1131" w14:textId="2B12E560" w:rsidR="000A7CC9" w:rsidRPr="00126561" w:rsidRDefault="000A7CC9" w:rsidP="00126561">
      <w:pPr>
        <w:spacing w:before="240" w:after="120"/>
        <w:rPr>
          <w:rFonts w:ascii="Arial" w:hAnsi="Arial" w:cs="Arial"/>
          <w:sz w:val="18"/>
          <w:szCs w:val="18"/>
        </w:rPr>
      </w:pPr>
      <w:r w:rsidRPr="00885BA9">
        <w:rPr>
          <w:rFonts w:ascii="Arial" w:hAnsi="Arial" w:cs="Arial"/>
          <w:b/>
          <w:sz w:val="20"/>
          <w:szCs w:val="20"/>
        </w:rPr>
        <w:t>*</w:t>
      </w:r>
      <w:r w:rsidRPr="00885BA9">
        <w:rPr>
          <w:rFonts w:ascii="Arial" w:hAnsi="Arial" w:cs="Arial"/>
          <w:sz w:val="18"/>
          <w:szCs w:val="18"/>
        </w:rPr>
        <w:t xml:space="preserve"> oddanie produkcyjnej pełnej wersji KSDO przesunięto </w:t>
      </w:r>
      <w:r w:rsidR="0041424A" w:rsidRPr="00885BA9">
        <w:rPr>
          <w:rFonts w:ascii="Arial" w:hAnsi="Arial" w:cs="Arial"/>
          <w:sz w:val="18"/>
          <w:szCs w:val="18"/>
        </w:rPr>
        <w:t xml:space="preserve">z 30.09 </w:t>
      </w:r>
      <w:r w:rsidRPr="00885BA9">
        <w:rPr>
          <w:rFonts w:ascii="Arial" w:hAnsi="Arial" w:cs="Arial"/>
          <w:sz w:val="18"/>
          <w:szCs w:val="18"/>
        </w:rPr>
        <w:t xml:space="preserve">na </w:t>
      </w:r>
      <w:r w:rsidR="0041424A" w:rsidRPr="00885BA9">
        <w:rPr>
          <w:rFonts w:ascii="Arial" w:hAnsi="Arial" w:cs="Arial"/>
          <w:sz w:val="18"/>
          <w:szCs w:val="18"/>
        </w:rPr>
        <w:t>11</w:t>
      </w:r>
      <w:r w:rsidRPr="00885BA9">
        <w:rPr>
          <w:rFonts w:ascii="Arial" w:hAnsi="Arial" w:cs="Arial"/>
          <w:sz w:val="18"/>
          <w:szCs w:val="18"/>
        </w:rPr>
        <w:t>.2023</w:t>
      </w:r>
      <w:r w:rsidR="0041424A" w:rsidRPr="00885BA9">
        <w:rPr>
          <w:rFonts w:ascii="Arial" w:hAnsi="Arial" w:cs="Arial"/>
          <w:sz w:val="18"/>
          <w:szCs w:val="18"/>
        </w:rPr>
        <w:t>.</w:t>
      </w:r>
      <w:r w:rsidRPr="00885BA9">
        <w:rPr>
          <w:rFonts w:ascii="Arial" w:hAnsi="Arial" w:cs="Arial"/>
          <w:sz w:val="18"/>
          <w:szCs w:val="18"/>
        </w:rPr>
        <w:t xml:space="preserve"> </w:t>
      </w:r>
      <w:r w:rsidR="0041424A" w:rsidRPr="00885BA9">
        <w:rPr>
          <w:rFonts w:ascii="Arial" w:hAnsi="Arial" w:cs="Arial"/>
          <w:sz w:val="18"/>
          <w:szCs w:val="18"/>
        </w:rPr>
        <w:t>Wydłużenie projektu do 30.09.2023 r. wynikało z</w:t>
      </w:r>
      <w:r w:rsidRPr="00885BA9">
        <w:rPr>
          <w:rFonts w:ascii="Arial" w:hAnsi="Arial" w:cs="Arial"/>
          <w:sz w:val="18"/>
          <w:szCs w:val="18"/>
        </w:rPr>
        <w:t xml:space="preserve"> rozszerzeni</w:t>
      </w:r>
      <w:r w:rsidR="0041424A" w:rsidRPr="00885BA9">
        <w:rPr>
          <w:rFonts w:ascii="Arial" w:hAnsi="Arial" w:cs="Arial"/>
          <w:sz w:val="18"/>
          <w:szCs w:val="18"/>
        </w:rPr>
        <w:t>a</w:t>
      </w:r>
      <w:r w:rsidRPr="00885BA9">
        <w:rPr>
          <w:rFonts w:ascii="Arial" w:hAnsi="Arial" w:cs="Arial"/>
          <w:sz w:val="18"/>
          <w:szCs w:val="18"/>
        </w:rPr>
        <w:t xml:space="preserve"> modułu dla egzaminatorów oraz dostosowani systemu do potrzeb uczniów ukraińskich </w:t>
      </w:r>
      <w:r w:rsidR="00126561">
        <w:rPr>
          <w:rFonts w:ascii="Arial" w:hAnsi="Arial" w:cs="Arial"/>
          <w:sz w:val="18"/>
          <w:szCs w:val="18"/>
        </w:rPr>
        <w:t xml:space="preserve">. Wydłużenie projektu do 30.11.2023 r. wynika z dalszej rozbudowy modułu egzaminator, m.in. o </w:t>
      </w:r>
      <w:r w:rsidR="00126561" w:rsidRPr="00126561">
        <w:rPr>
          <w:rFonts w:ascii="Arial" w:hAnsi="Arial" w:cs="Arial"/>
          <w:sz w:val="18"/>
          <w:szCs w:val="18"/>
        </w:rPr>
        <w:t>przygotowanie funkcjonalności umożliwiających przeprowadzanie testów kandydata na egzaminatora,</w:t>
      </w:r>
      <w:r w:rsidR="00126561">
        <w:rPr>
          <w:rFonts w:ascii="Arial" w:hAnsi="Arial" w:cs="Arial"/>
          <w:sz w:val="18"/>
          <w:szCs w:val="18"/>
        </w:rPr>
        <w:t xml:space="preserve"> </w:t>
      </w:r>
      <w:r w:rsidR="00126561" w:rsidRPr="00126561">
        <w:rPr>
          <w:rFonts w:ascii="Arial" w:hAnsi="Arial" w:cs="Arial"/>
          <w:sz w:val="18"/>
          <w:szCs w:val="18"/>
        </w:rPr>
        <w:t>przygotowanie funkcjonalności umożliwiających przeprowadzanie testów na egzaminatora,</w:t>
      </w:r>
      <w:r w:rsidR="00126561">
        <w:rPr>
          <w:rFonts w:ascii="Arial" w:hAnsi="Arial" w:cs="Arial"/>
          <w:sz w:val="18"/>
          <w:szCs w:val="18"/>
        </w:rPr>
        <w:t xml:space="preserve"> </w:t>
      </w:r>
      <w:r w:rsidR="00126561" w:rsidRPr="00126561">
        <w:rPr>
          <w:rFonts w:ascii="Arial" w:hAnsi="Arial" w:cs="Arial"/>
          <w:sz w:val="18"/>
          <w:szCs w:val="18"/>
        </w:rPr>
        <w:t>analizę wymagań rozbudowy funkcjonalności systemu Egzaminator o możliwość zbierania danych pozostałych współpracowników komisji, którzy biorą udział w procesie przeprowadzania egzaminów,</w:t>
      </w:r>
      <w:r w:rsidR="00126561">
        <w:rPr>
          <w:rFonts w:ascii="Arial" w:hAnsi="Arial" w:cs="Arial"/>
          <w:sz w:val="18"/>
          <w:szCs w:val="18"/>
        </w:rPr>
        <w:t xml:space="preserve"> </w:t>
      </w:r>
      <w:r w:rsidR="00126561" w:rsidRPr="00126561">
        <w:rPr>
          <w:rFonts w:ascii="Arial" w:hAnsi="Arial" w:cs="Arial"/>
          <w:sz w:val="18"/>
          <w:szCs w:val="18"/>
        </w:rPr>
        <w:t>opracowanie koncepcji przepływu danych egzaminatorów i pozostałych współpracowników do systemów kadrowo-płacowych,</w:t>
      </w:r>
      <w:r w:rsidR="00126561">
        <w:rPr>
          <w:rFonts w:ascii="Arial" w:hAnsi="Arial" w:cs="Arial"/>
          <w:sz w:val="18"/>
          <w:szCs w:val="18"/>
        </w:rPr>
        <w:t xml:space="preserve"> </w:t>
      </w:r>
      <w:r w:rsidR="00126561" w:rsidRPr="00126561">
        <w:rPr>
          <w:rFonts w:ascii="Arial" w:hAnsi="Arial" w:cs="Arial"/>
          <w:sz w:val="18"/>
          <w:szCs w:val="18"/>
        </w:rPr>
        <w:t>opracowanie koncepcji sposobu komunikacji między współpracownikami a OKE.</w:t>
      </w:r>
    </w:p>
    <w:p w14:paraId="64ADCCB0" w14:textId="7027336B" w:rsidR="00141A92" w:rsidRPr="00AF37F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F37F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AF37F3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AF37F3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F37F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F37F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F37F3" w:rsidRPr="00AF37F3" w14:paraId="060EEE52" w14:textId="77777777" w:rsidTr="00047D9D">
        <w:tc>
          <w:tcPr>
            <w:tcW w:w="2545" w:type="dxa"/>
          </w:tcPr>
          <w:p w14:paraId="0D680A0D" w14:textId="476B1A03" w:rsidR="009F1DC8" w:rsidRPr="00AF37F3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C26DCF5" w14:textId="77777777" w:rsidR="006A60AA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</w:t>
            </w:r>
            <w:r w:rsidR="00B16C8B"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 r.</w:t>
            </w:r>
          </w:p>
          <w:p w14:paraId="6FE75731" w14:textId="2C2E5FC5" w:rsidR="00210708" w:rsidRPr="0068174C" w:rsidRDefault="0021070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817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zmiana terminu na </w:t>
            </w:r>
            <w:r w:rsidR="007B57F4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Pr="0068174C">
              <w:rPr>
                <w:rFonts w:ascii="Arial" w:hAnsi="Arial" w:cs="Arial"/>
                <w:sz w:val="18"/>
                <w:szCs w:val="18"/>
                <w:lang w:eastAsia="pl-PL"/>
              </w:rPr>
              <w:t>.2023*</w:t>
            </w:r>
          </w:p>
        </w:tc>
        <w:tc>
          <w:tcPr>
            <w:tcW w:w="2268" w:type="dxa"/>
          </w:tcPr>
          <w:p w14:paraId="1908EA3D" w14:textId="7B9E713F" w:rsidR="006A60AA" w:rsidRPr="00AF37F3" w:rsidRDefault="006A60AA" w:rsidP="0021070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4905347A" w14:textId="77777777" w:rsidTr="00047D9D">
        <w:tc>
          <w:tcPr>
            <w:tcW w:w="2545" w:type="dxa"/>
          </w:tcPr>
          <w:p w14:paraId="149381F7" w14:textId="411687F7" w:rsidR="006F1C84" w:rsidRPr="00AF37F3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projektu.</w:t>
            </w:r>
          </w:p>
        </w:tc>
        <w:tc>
          <w:tcPr>
            <w:tcW w:w="1278" w:type="dxa"/>
          </w:tcPr>
          <w:p w14:paraId="79EDA703" w14:textId="45471E42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638A4FF9" w:rsidR="006F1C84" w:rsidRPr="00AF37F3" w:rsidRDefault="00B16C8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12.2021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4AB4224" w14:textId="3D0916E4" w:rsidR="00B16C8B" w:rsidRPr="00AF37F3" w:rsidRDefault="00060DA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60</w:t>
            </w:r>
          </w:p>
          <w:p w14:paraId="331F0B67" w14:textId="0A8796AC" w:rsidR="005439E4" w:rsidRPr="00AF37F3" w:rsidRDefault="005439E4" w:rsidP="00B16C8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1B35A324" w14:textId="77777777" w:rsidTr="00047D9D">
        <w:tc>
          <w:tcPr>
            <w:tcW w:w="2545" w:type="dxa"/>
          </w:tcPr>
          <w:p w14:paraId="5FA27441" w14:textId="3A3D0480" w:rsidR="006F1C84" w:rsidRPr="00AF37F3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,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umożliwiających 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AF37F3" w:rsidRDefault="00B16C8B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97F998F" w14:textId="77777777" w:rsidR="006F1C84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08.2022 r.</w:t>
            </w:r>
          </w:p>
          <w:p w14:paraId="181A707C" w14:textId="010DC65A" w:rsidR="00210708" w:rsidRPr="0068174C" w:rsidRDefault="0021070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817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zmiana terminu na </w:t>
            </w:r>
            <w:r w:rsidR="007B57F4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Pr="0068174C">
              <w:rPr>
                <w:rFonts w:ascii="Arial" w:hAnsi="Arial" w:cs="Arial"/>
                <w:sz w:val="18"/>
                <w:szCs w:val="18"/>
                <w:lang w:eastAsia="pl-PL"/>
              </w:rPr>
              <w:t>.2023*</w:t>
            </w:r>
          </w:p>
        </w:tc>
        <w:tc>
          <w:tcPr>
            <w:tcW w:w="2268" w:type="dxa"/>
          </w:tcPr>
          <w:p w14:paraId="3837DAA6" w14:textId="759CE952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0EAC02FB" w14:textId="77777777" w:rsidR="00B501BE" w:rsidRPr="00AF37F3" w:rsidRDefault="00CE1D6C" w:rsidP="006F1C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Pierwszy pomiar </w:t>
            </w:r>
          </w:p>
          <w:p w14:paraId="1F2D05F7" w14:textId="10CB9BF5" w:rsidR="00E25EE0" w:rsidRPr="00AF37F3" w:rsidRDefault="00B501BE" w:rsidP="00E25EE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tj. 6-m-cy przed zakończeniem realizacji projektu. Aktualizacja dokumentacji </w:t>
            </w:r>
            <w:r w:rsidR="007B57F4">
              <w:rPr>
                <w:rFonts w:ascii="Arial" w:hAnsi="Arial" w:cs="Arial"/>
                <w:color w:val="000000" w:themeColor="text1"/>
                <w:sz w:val="18"/>
                <w:szCs w:val="20"/>
              </w:rPr>
              <w:t>11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  <w:r w:rsidR="00D74608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4959F5C0" w14:textId="0D7574EF" w:rsidR="006F1C84" w:rsidRPr="00AF37F3" w:rsidRDefault="006F1C84" w:rsidP="006F1C8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997069" w:rsidRPr="00AF37F3" w14:paraId="76D481C2" w14:textId="77777777" w:rsidTr="00047D9D">
        <w:tc>
          <w:tcPr>
            <w:tcW w:w="2545" w:type="dxa"/>
          </w:tcPr>
          <w:p w14:paraId="081070A1" w14:textId="2749F36F" w:rsidR="00997069" w:rsidRPr="00AF37F3" w:rsidRDefault="00997069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99706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dyrektorów, ich zastępców i innych pracowników szkół podstawowych i zakończonych maturą, przeszkolonych w zakresie obsługi systemu (szkolenia odbywają się dwa razy w roku przez cały okres trwania projektu).</w:t>
            </w:r>
          </w:p>
        </w:tc>
        <w:tc>
          <w:tcPr>
            <w:tcW w:w="1278" w:type="dxa"/>
          </w:tcPr>
          <w:p w14:paraId="79BD8D07" w14:textId="1586794B" w:rsidR="00997069" w:rsidRPr="00AF37F3" w:rsidRDefault="0099706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77D83CC0" w14:textId="265E834C" w:rsidR="00997069" w:rsidRPr="00AF37F3" w:rsidRDefault="00997069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34 000</w:t>
            </w:r>
          </w:p>
        </w:tc>
        <w:tc>
          <w:tcPr>
            <w:tcW w:w="1701" w:type="dxa"/>
          </w:tcPr>
          <w:p w14:paraId="3D9F91A7" w14:textId="58500DC9" w:rsidR="00997069" w:rsidRPr="003C4FDB" w:rsidRDefault="00997069" w:rsidP="003C4FDB">
            <w:pPr>
              <w:pStyle w:val="Akapitzlist"/>
              <w:numPr>
                <w:ilvl w:val="1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DA38FE8" w14:textId="615CE8C0" w:rsidR="00997069" w:rsidRPr="003C4FDB" w:rsidRDefault="003C4FDB" w:rsidP="003C4FD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37 </w:t>
            </w:r>
            <w:r w:rsidR="00997069"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>270</w:t>
            </w:r>
            <w:r w:rsidR="00767810"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>. Osiągnięty</w:t>
            </w:r>
          </w:p>
        </w:tc>
      </w:tr>
    </w:tbl>
    <w:p w14:paraId="129ECDCC" w14:textId="29FC8706" w:rsidR="00210708" w:rsidRPr="00210708" w:rsidRDefault="00210708" w:rsidP="00210708">
      <w:pPr>
        <w:ind w:left="708"/>
        <w:rPr>
          <w:rStyle w:val="Nagwek2Znak"/>
          <w:rFonts w:ascii="Arial" w:eastAsiaTheme="minorHAnsi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</w:t>
      </w:r>
      <w:r w:rsidRPr="00210708">
        <w:rPr>
          <w:rFonts w:ascii="Arial" w:hAnsi="Arial" w:cs="Arial"/>
          <w:sz w:val="18"/>
          <w:szCs w:val="18"/>
        </w:rPr>
        <w:t xml:space="preserve">zgodnie z modyfikacją wniosku o dofinansowanie projektu zatwierdzoną </w:t>
      </w:r>
      <w:r w:rsidR="007B57F4">
        <w:rPr>
          <w:rFonts w:ascii="Arial" w:hAnsi="Arial" w:cs="Arial"/>
          <w:sz w:val="18"/>
          <w:szCs w:val="18"/>
        </w:rPr>
        <w:t>30</w:t>
      </w:r>
      <w:r w:rsidRPr="00210708">
        <w:rPr>
          <w:rFonts w:ascii="Arial" w:hAnsi="Arial" w:cs="Arial"/>
          <w:sz w:val="18"/>
          <w:szCs w:val="18"/>
        </w:rPr>
        <w:t>.08.202</w:t>
      </w:r>
      <w:r w:rsidR="007B57F4">
        <w:rPr>
          <w:rFonts w:ascii="Arial" w:hAnsi="Arial" w:cs="Arial"/>
          <w:sz w:val="18"/>
          <w:szCs w:val="18"/>
        </w:rPr>
        <w:t>3</w:t>
      </w:r>
      <w:r w:rsidRPr="00210708">
        <w:rPr>
          <w:rFonts w:ascii="Arial" w:hAnsi="Arial" w:cs="Arial"/>
          <w:sz w:val="18"/>
          <w:szCs w:val="18"/>
        </w:rPr>
        <w:t xml:space="preserve"> r. przez Departament Funduszy Strukturalnych MEiN (Instytucję Pośredniczącą dla PO WER).</w:t>
      </w:r>
    </w:p>
    <w:p w14:paraId="52A08447" w14:textId="77777777" w:rsidR="007D2C34" w:rsidRPr="00AF37F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E-usługi </w:t>
      </w:r>
      <w:r w:rsidR="009967CA"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AF37F3">
        <w:rPr>
          <w:rFonts w:ascii="Arial" w:hAnsi="Arial" w:cs="Arial"/>
          <w:color w:val="000000" w:themeColor="text1"/>
        </w:rPr>
        <w:t xml:space="preserve"> </w:t>
      </w:r>
      <w:bookmarkStart w:id="1" w:name="_Hlk506932259"/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AF37F3" w:rsidRPr="00AF37F3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AF37F3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066D88A5" w14:textId="77777777" w:rsidTr="000E509F">
        <w:tc>
          <w:tcPr>
            <w:tcW w:w="2811" w:type="dxa"/>
          </w:tcPr>
          <w:p w14:paraId="21262D83" w14:textId="015F4BD2" w:rsidR="00630E67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Publikacja wyników z egzaminów zewnętrznych.</w:t>
            </w:r>
          </w:p>
        </w:tc>
        <w:tc>
          <w:tcPr>
            <w:tcW w:w="1261" w:type="dxa"/>
          </w:tcPr>
          <w:p w14:paraId="016C9765" w14:textId="07C73696" w:rsidR="007D38BD" w:rsidRPr="00AF37F3" w:rsidRDefault="00207AAE" w:rsidP="00FC1E51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395" w:type="dxa"/>
          </w:tcPr>
          <w:p w14:paraId="3DF8A089" w14:textId="6CBB4965" w:rsidR="007D38BD" w:rsidRPr="00AF37F3" w:rsidRDefault="00060DA4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B5A93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6.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4167" w:type="dxa"/>
          </w:tcPr>
          <w:p w14:paraId="5CFEB1E5" w14:textId="66BC3EB3" w:rsidR="00630E67" w:rsidRPr="00AF37F3" w:rsidRDefault="00FC1E51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A2C</w:t>
            </w:r>
          </w:p>
          <w:p w14:paraId="7DE99E5E" w14:textId="17FC03A9" w:rsidR="007D38BD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Zdający – publikacja wyników szczegółowych z egzaminu, wysyłanie elektronicznych wniosków do OKE (rocznie ok. 3 milionów).  </w:t>
            </w:r>
          </w:p>
        </w:tc>
      </w:tr>
      <w:tr w:rsidR="00AF37F3" w:rsidRPr="00AF37F3" w14:paraId="44497920" w14:textId="77777777" w:rsidTr="000E509F">
        <w:tc>
          <w:tcPr>
            <w:tcW w:w="2811" w:type="dxa"/>
          </w:tcPr>
          <w:p w14:paraId="53EADCF3" w14:textId="30FB9233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bookmarkStart w:id="2" w:name="_Hlk116291159"/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Obsługa wniosków (np. wniosek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wgląd do pracy)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3D32155F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1395" w:type="dxa"/>
          </w:tcPr>
          <w:p w14:paraId="397FADF3" w14:textId="0B0D98F5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48EB6EF9" w14:textId="589F11F8" w:rsidR="00FC1E51" w:rsidRPr="00AF37F3" w:rsidRDefault="000E509F" w:rsidP="00FC1E51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72410AD5" w14:textId="6CAD34A0" w:rsidR="005235FA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.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 i ich rodzice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miliony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151860D" w14:textId="77777777" w:rsidTr="000E509F">
        <w:tc>
          <w:tcPr>
            <w:tcW w:w="2811" w:type="dxa"/>
          </w:tcPr>
          <w:p w14:paraId="5E91D20A" w14:textId="7CADCD56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Informatyczny Obsługujący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Egzaminy Ogólnokształcące (SIOEO) -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Formularze wewnątrz komponentu.</w:t>
            </w:r>
          </w:p>
        </w:tc>
        <w:tc>
          <w:tcPr>
            <w:tcW w:w="1261" w:type="dxa"/>
          </w:tcPr>
          <w:p w14:paraId="1B33BB87" w14:textId="38045E5A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 r.</w:t>
            </w:r>
          </w:p>
        </w:tc>
        <w:tc>
          <w:tcPr>
            <w:tcW w:w="1395" w:type="dxa"/>
          </w:tcPr>
          <w:p w14:paraId="2AADE11E" w14:textId="7F92288F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12F8BD0C" w14:textId="21C74F6D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66F8EF0" w14:textId="74D7084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 KSDO służący do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obsługi procesów przeprowadzania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zewnętrznych (egzaminu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ósmoklasisty oraz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maturalnego). Począwszy od etapu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zgłaszania uczniów do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poprzez zbierania raportów po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poszczególnych dniach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egzaminacyjnych, aż do z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brania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wyników egzaminów poszczególnych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zdających.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26655F0A" w14:textId="162398B5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1BF62486" w14:textId="6BD975B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6BA202C7" w14:textId="5F75BA30" w:rsidR="005235FA" w:rsidRPr="00AF37F3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bookmarkEnd w:id="2"/>
      <w:tr w:rsidR="00AF37F3" w:rsidRPr="00AF37F3" w14:paraId="2AA0A7FF" w14:textId="77777777" w:rsidTr="009504AD">
        <w:tc>
          <w:tcPr>
            <w:tcW w:w="2811" w:type="dxa"/>
          </w:tcPr>
          <w:p w14:paraId="6F908101" w14:textId="7D6F6B04" w:rsidR="005235FA" w:rsidRPr="00AF37F3" w:rsidRDefault="00F47083" w:rsidP="00F4708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Zintegrowany Interfejs Użytkownika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(ZIU) Pracownik - Ankiety i formularze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wewnątrz komponentu.</w:t>
            </w:r>
          </w:p>
        </w:tc>
        <w:tc>
          <w:tcPr>
            <w:tcW w:w="1261" w:type="dxa"/>
            <w:shd w:val="clear" w:color="auto" w:fill="auto"/>
          </w:tcPr>
          <w:p w14:paraId="15B1ECDD" w14:textId="35A6BF94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6571A5E" w:rsidR="005235FA" w:rsidRPr="00AF37F3" w:rsidRDefault="000B5A9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4167" w:type="dxa"/>
          </w:tcPr>
          <w:p w14:paraId="763EC85C" w14:textId="54391502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065B47A8" w14:textId="35A3C2F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 prezentujący użytkownikom m. in.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raporty zamówień na arkusze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egzaminacyjne, raporty dot. wyników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oraz udostępniający moduł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umożliwiający prowadzenie badań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ankietowych wśród użytkowników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</w:p>
          <w:p w14:paraId="72F8D7B9" w14:textId="35EC8923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16127EFB" w14:textId="502AD997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38F9F751" w14:textId="0A655D4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441311DA" w14:textId="3A4E0F41" w:rsidR="005235FA" w:rsidRPr="00AF37F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C755385" w14:textId="77777777" w:rsidTr="009504AD">
        <w:tc>
          <w:tcPr>
            <w:tcW w:w="2811" w:type="dxa"/>
          </w:tcPr>
          <w:p w14:paraId="3DB0884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podmiotów</w:t>
            </w:r>
          </w:p>
          <w:p w14:paraId="3868BB2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wprowadzanych przez jednostki</w:t>
            </w:r>
          </w:p>
          <w:p w14:paraId="24E072DA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samorządu terytorialnego (jst) i</w:t>
            </w:r>
          </w:p>
          <w:p w14:paraId="2ABCC7C4" w14:textId="767DBD9C" w:rsidR="005235FA" w:rsidRPr="00AF37F3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Dyrektorów Podmiotów w SIO do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KSDO_SIOEO, NPSEO (Nadzór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Pedagogiczny System Ewaluacji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Oświaty).</w:t>
            </w:r>
          </w:p>
        </w:tc>
        <w:tc>
          <w:tcPr>
            <w:tcW w:w="1261" w:type="dxa"/>
            <w:shd w:val="clear" w:color="auto" w:fill="auto"/>
          </w:tcPr>
          <w:p w14:paraId="274876A2" w14:textId="59105EEA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5C61004C" w14:textId="7DF9F017" w:rsidR="00862A1B" w:rsidRPr="00AF37F3" w:rsidRDefault="003B0FED" w:rsidP="00C1106C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</w:t>
            </w:r>
            <w:r w:rsidR="003D6F6A"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  <w:p w14:paraId="21FBE2D2" w14:textId="1A96F74C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167" w:type="dxa"/>
          </w:tcPr>
          <w:p w14:paraId="2CE7E0F8" w14:textId="779383A7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526E88B7" w14:textId="7B9BDC1E" w:rsidR="00245CC2" w:rsidRPr="00245CC2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57394E15" w14:textId="2C8578BE" w:rsidR="00245CC2" w:rsidRPr="00AF37F3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180000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63323A35" w14:textId="77777777" w:rsidTr="000E509F">
        <w:tc>
          <w:tcPr>
            <w:tcW w:w="2811" w:type="dxa"/>
          </w:tcPr>
          <w:p w14:paraId="772BF51A" w14:textId="7777777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wyników</w:t>
            </w:r>
          </w:p>
          <w:p w14:paraId="3EE71022" w14:textId="71EC1158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egzaminów wprowadzanych przez OKE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 KSDO_SIOEO i SIOEPKZ (System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Informatyczny Obsługi Egzaminów</w:t>
            </w:r>
          </w:p>
          <w:p w14:paraId="4162C351" w14:textId="302B7E1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Potwierdzających Kwalif</w:t>
            </w:r>
            <w:r w:rsidR="009313D7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kacje w</w:t>
            </w:r>
          </w:p>
          <w:p w14:paraId="6BC33500" w14:textId="7ADA14E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Zawodzie) do ZIU Zdający, portalu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wyniki.edu.pl, SIO - liczba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3AD5313E" w14:textId="4526D3D7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7D99B57F" w14:textId="77777777" w:rsidR="00036B84" w:rsidRPr="00AF37F3" w:rsidRDefault="00036B84" w:rsidP="00036B84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06.2021</w:t>
            </w:r>
          </w:p>
          <w:p w14:paraId="1FCEF543" w14:textId="0CD4B38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Propagacja wyników z SIOEO zostałą zrealizowana. System jest przygotowany do przyjęcia danych z SIOEPKZ. SIOEPKZ jest w gestii innej jednostki, która nie wykazała jeszcze gotowości.</w:t>
            </w:r>
          </w:p>
        </w:tc>
        <w:tc>
          <w:tcPr>
            <w:tcW w:w="4167" w:type="dxa"/>
          </w:tcPr>
          <w:p w14:paraId="606494F8" w14:textId="77777777" w:rsid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2947A8F6" w14:textId="0776F431" w:rsidR="00036B84" w:rsidRP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61A3C7BB" w14:textId="23A79821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3064454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05ED6989" w14:textId="77777777" w:rsidTr="000E509F">
        <w:tc>
          <w:tcPr>
            <w:tcW w:w="2811" w:type="dxa"/>
          </w:tcPr>
          <w:p w14:paraId="44CECA00" w14:textId="77777777" w:rsidR="0096532F" w:rsidRPr="0096532F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Importowanie danych uczniów</w:t>
            </w:r>
          </w:p>
          <w:p w14:paraId="4C11F1A1" w14:textId="5F716F08" w:rsidR="00036B84" w:rsidRPr="00AF37F3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przystępujących do egzaminów z SIO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do KSDO_SIOEO - liczba szkół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676F7EEF" w14:textId="11E1B519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09.2019 </w:t>
            </w:r>
          </w:p>
        </w:tc>
        <w:tc>
          <w:tcPr>
            <w:tcW w:w="1395" w:type="dxa"/>
          </w:tcPr>
          <w:p w14:paraId="3B6581AC" w14:textId="04886961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02C7E13" w14:textId="17E1DCD9" w:rsidR="00036B84" w:rsidRPr="00AF37F3" w:rsidRDefault="0096532F" w:rsidP="0096532F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OKE,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lastRenderedPageBreak/>
              <w:t>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17856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</w:tbl>
    <w:p w14:paraId="526AAE7B" w14:textId="77777777" w:rsidR="00933BEC" w:rsidRPr="00AF37F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lastRenderedPageBreak/>
        <w:t>Udostępnione informacje sektora publicznego i zdigitalizowane zasoby</w:t>
      </w:r>
      <w:r w:rsidR="00B41415" w:rsidRPr="00AF37F3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F37F3" w:rsidRPr="00AF37F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AF37F3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153EA8F3" w14:textId="77777777" w:rsidTr="00C6751B">
        <w:tc>
          <w:tcPr>
            <w:tcW w:w="2937" w:type="dxa"/>
          </w:tcPr>
          <w:p w14:paraId="46265E90" w14:textId="08F20734" w:rsidR="00C6751B" w:rsidRPr="00AF37F3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nauczycielach 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u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czniach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041B0E57" w:rsidR="00C6751B" w:rsidRPr="00AF37F3" w:rsidRDefault="007B0E13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12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 2021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134" w:type="dxa"/>
          </w:tcPr>
          <w:p w14:paraId="56773D50" w14:textId="4AB310E5" w:rsidR="00C6751B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12.2021 r.</w:t>
            </w:r>
          </w:p>
        </w:tc>
        <w:tc>
          <w:tcPr>
            <w:tcW w:w="4394" w:type="dxa"/>
          </w:tcPr>
          <w:p w14:paraId="37781807" w14:textId="655D993B" w:rsidR="00C6751B" w:rsidRPr="00ED7E9E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upoważnionym użytkownikom dane o uczniach i nauczycielach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(dla ok. 5 mln osób).</w:t>
            </w:r>
          </w:p>
        </w:tc>
      </w:tr>
      <w:tr w:rsidR="00ED7E9E" w:rsidRPr="00AF37F3" w14:paraId="0EACFF84" w14:textId="77777777" w:rsidTr="00C6751B">
        <w:tc>
          <w:tcPr>
            <w:tcW w:w="2937" w:type="dxa"/>
          </w:tcPr>
          <w:p w14:paraId="4479E7B5" w14:textId="617830B3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ewnętrznych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3BADD8D" w14:textId="025B99A8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02D2390D" w14:textId="747D26EE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55E35E7F" w14:textId="0D4476C7" w:rsidR="00ED7E9E" w:rsidRPr="00AF37F3" w:rsidRDefault="00ED7E9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wynikach egzaminów – dane jednostkowe udostępniane wyłącznie zdającym (dla około 5 mln uczniów).</w:t>
            </w:r>
          </w:p>
        </w:tc>
      </w:tr>
      <w:tr w:rsidR="00ED7E9E" w:rsidRPr="00AF37F3" w14:paraId="018060F8" w14:textId="77777777" w:rsidTr="00C6751B">
        <w:tc>
          <w:tcPr>
            <w:tcW w:w="2937" w:type="dxa"/>
          </w:tcPr>
          <w:p w14:paraId="7240D2E9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Raporty/ dane zbiorcze i/lub</w:t>
            </w:r>
          </w:p>
          <w:p w14:paraId="3BE82A5C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zanimizowane dot. systemu</w:t>
            </w:r>
          </w:p>
          <w:p w14:paraId="1E6731FF" w14:textId="6500A5F6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 w zakresie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adekwatnym do potrzeb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użytkowników systemu oraz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77F5B623" w14:textId="460CFB90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28595DE5" w14:textId="6684CEA6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0773D35E" w14:textId="4CA0AAC8" w:rsidR="00ED7E9E" w:rsidRPr="00ED7E9E" w:rsidRDefault="00ED7E9E" w:rsidP="00207AA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 z danymi zbiorczymi i/ lub zanimizowanymi dot. uczniów, nauczycieli, szkół i placówek oświatowych, w tym dotyczące finansowania systemu oświaty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(ok. 32 tys.).</w:t>
            </w:r>
          </w:p>
        </w:tc>
      </w:tr>
    </w:tbl>
    <w:p w14:paraId="2598878D" w14:textId="77777777" w:rsidR="004C1D48" w:rsidRPr="00AF37F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Produkty końcowe projektu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AF37F3">
        <w:rPr>
          <w:rFonts w:ascii="Arial" w:hAnsi="Arial" w:cs="Arial"/>
          <w:color w:val="000000" w:themeColor="text1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18"/>
        </w:rPr>
        <w:t>&lt;maksymalnie 2</w:t>
      </w:r>
      <w:r w:rsidR="00B41415" w:rsidRPr="00AF37F3">
        <w:rPr>
          <w:rFonts w:ascii="Arial" w:hAnsi="Arial" w:cs="Arial"/>
          <w:color w:val="767171" w:themeColor="background2" w:themeShade="80"/>
          <w:sz w:val="20"/>
          <w:szCs w:val="18"/>
        </w:rPr>
        <w:t>0</w:t>
      </w:r>
      <w:r w:rsidRPr="00AF37F3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AF37F3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AF37F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F37F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AF37F3" w14:paraId="50A66C72" w14:textId="77777777" w:rsidTr="00FC1E51">
        <w:tc>
          <w:tcPr>
            <w:tcW w:w="2547" w:type="dxa"/>
          </w:tcPr>
          <w:p w14:paraId="20B36869" w14:textId="314BDE3F" w:rsidR="00A86449" w:rsidRPr="00AF37F3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585DA43D" w:rsidR="00A86449" w:rsidRDefault="007B57F4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031489">
              <w:rPr>
                <w:rFonts w:ascii="Arial" w:hAnsi="Arial" w:cs="Arial"/>
                <w:sz w:val="18"/>
                <w:szCs w:val="18"/>
              </w:rPr>
              <w:t>.2023</w:t>
            </w:r>
          </w:p>
          <w:p w14:paraId="1DB94B1B" w14:textId="536E7B27" w:rsidR="00A86449" w:rsidRPr="00AF37F3" w:rsidRDefault="00F32B32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F32B32">
              <w:rPr>
                <w:rFonts w:ascii="Arial" w:hAnsi="Arial" w:cs="Arial"/>
                <w:sz w:val="18"/>
                <w:szCs w:val="18"/>
              </w:rPr>
              <w:t xml:space="preserve">W związku z wydłużeniem okresu realizacji projektu, rozszerzeniem </w:t>
            </w:r>
            <w:r w:rsidRPr="00885BA9">
              <w:rPr>
                <w:rFonts w:ascii="Arial" w:hAnsi="Arial" w:cs="Arial"/>
                <w:sz w:val="18"/>
                <w:szCs w:val="18"/>
              </w:rPr>
              <w:t>modułu dla egzaminatorów</w:t>
            </w:r>
            <w:r w:rsidR="00C8562D" w:rsidRPr="00885BA9">
              <w:rPr>
                <w:rFonts w:ascii="Arial" w:hAnsi="Arial" w:cs="Arial"/>
                <w:sz w:val="18"/>
                <w:szCs w:val="18"/>
              </w:rPr>
              <w:t>*</w:t>
            </w:r>
            <w:r w:rsidRPr="00F32B32">
              <w:rPr>
                <w:rFonts w:ascii="Arial" w:hAnsi="Arial" w:cs="Arial"/>
                <w:sz w:val="18"/>
                <w:szCs w:val="18"/>
              </w:rPr>
              <w:t xml:space="preserve"> datę końcową osiągnięcia produktu przesunięto z 0</w:t>
            </w:r>
            <w:r w:rsidR="007B57F4">
              <w:rPr>
                <w:rFonts w:ascii="Arial" w:hAnsi="Arial" w:cs="Arial"/>
                <w:sz w:val="18"/>
                <w:szCs w:val="18"/>
              </w:rPr>
              <w:t>9</w:t>
            </w:r>
            <w:r w:rsidRPr="00F32B32">
              <w:rPr>
                <w:rFonts w:ascii="Arial" w:hAnsi="Arial" w:cs="Arial"/>
                <w:sz w:val="18"/>
                <w:szCs w:val="18"/>
              </w:rPr>
              <w:t>.202</w:t>
            </w:r>
            <w:r w:rsidR="007B57F4">
              <w:rPr>
                <w:rFonts w:ascii="Arial" w:hAnsi="Arial" w:cs="Arial"/>
                <w:sz w:val="18"/>
                <w:szCs w:val="18"/>
              </w:rPr>
              <w:t>3</w:t>
            </w:r>
            <w:r w:rsidRPr="00F32B32">
              <w:rPr>
                <w:rFonts w:ascii="Arial" w:hAnsi="Arial" w:cs="Arial"/>
                <w:sz w:val="18"/>
                <w:szCs w:val="18"/>
              </w:rPr>
              <w:t xml:space="preserve"> na </w:t>
            </w:r>
            <w:r w:rsidR="007B57F4">
              <w:rPr>
                <w:rFonts w:ascii="Arial" w:hAnsi="Arial" w:cs="Arial"/>
                <w:sz w:val="18"/>
                <w:szCs w:val="18"/>
              </w:rPr>
              <w:t>11</w:t>
            </w:r>
            <w:r w:rsidRPr="00F32B32">
              <w:rPr>
                <w:rFonts w:ascii="Arial" w:hAnsi="Arial" w:cs="Arial"/>
                <w:sz w:val="18"/>
                <w:szCs w:val="18"/>
              </w:rPr>
              <w:t xml:space="preserve">.2023 r, zgodnie z modyfikacją wniosku o dofinansowanie projektu zatwierdzoną </w:t>
            </w:r>
            <w:r w:rsidR="007B57F4">
              <w:rPr>
                <w:rFonts w:ascii="Arial" w:hAnsi="Arial" w:cs="Arial"/>
                <w:sz w:val="18"/>
                <w:szCs w:val="18"/>
              </w:rPr>
              <w:t>30</w:t>
            </w:r>
            <w:r w:rsidRPr="00F32B32">
              <w:rPr>
                <w:rFonts w:ascii="Arial" w:hAnsi="Arial" w:cs="Arial"/>
                <w:sz w:val="18"/>
                <w:szCs w:val="18"/>
              </w:rPr>
              <w:t>.08.202</w:t>
            </w:r>
            <w:r w:rsidR="007B57F4">
              <w:rPr>
                <w:rFonts w:ascii="Arial" w:hAnsi="Arial" w:cs="Arial"/>
                <w:sz w:val="18"/>
                <w:szCs w:val="18"/>
              </w:rPr>
              <w:t>3</w:t>
            </w:r>
            <w:r w:rsidRPr="00F32B32">
              <w:rPr>
                <w:rFonts w:ascii="Arial" w:hAnsi="Arial" w:cs="Arial"/>
                <w:sz w:val="18"/>
                <w:szCs w:val="18"/>
              </w:rPr>
              <w:t xml:space="preserve"> r. przez Departament Funduszy Strukturalnych MEiN (Instytucję Pośredniczącą dla PO WER)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6882FECF" w14:textId="066A6430" w:rsidR="004C1D48" w:rsidRPr="00AF37F3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79815520" w:rsidR="00153738" w:rsidRPr="00AF37F3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i/>
                <w:sz w:val="18"/>
                <w:szCs w:val="18"/>
              </w:rPr>
              <w:t>System Informacji Oświatowej</w:t>
            </w:r>
            <w:r w:rsidR="00406036" w:rsidRPr="00AF37F3">
              <w:rPr>
                <w:rFonts w:ascii="Arial" w:hAnsi="Arial" w:cs="Arial"/>
                <w:i/>
                <w:sz w:val="18"/>
                <w:szCs w:val="18"/>
              </w:rPr>
              <w:t xml:space="preserve"> – system m</w:t>
            </w:r>
            <w:r w:rsidR="00406036" w:rsidRPr="00AF37F3">
              <w:rPr>
                <w:rFonts w:ascii="Arial" w:hAnsi="Arial" w:cs="Arial"/>
                <w:sz w:val="18"/>
                <w:szCs w:val="18"/>
              </w:rPr>
              <w:t>od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 w:rsidRPr="00AF37F3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>KSDO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6FC9E6FC" w14:textId="25A727D3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SIOEPK</w:t>
            </w:r>
            <w:r w:rsidR="009313D7">
              <w:rPr>
                <w:rFonts w:ascii="Arial" w:hAnsi="Arial" w:cs="Arial"/>
                <w:sz w:val="18"/>
                <w:szCs w:val="18"/>
              </w:rPr>
              <w:t>Z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–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13D7">
              <w:rPr>
                <w:rFonts w:ascii="Arial" w:hAnsi="Arial" w:cs="Arial"/>
                <w:sz w:val="18"/>
                <w:szCs w:val="18"/>
              </w:rPr>
              <w:t xml:space="preserve">System Informatyczny Obsługi Egzaminów </w:t>
            </w:r>
            <w:r w:rsidRPr="00AF37F3">
              <w:rPr>
                <w:rFonts w:ascii="Arial" w:hAnsi="Arial" w:cs="Arial"/>
                <w:sz w:val="18"/>
                <w:szCs w:val="18"/>
              </w:rPr>
              <w:t>Potwierdzając</w:t>
            </w:r>
            <w:r w:rsidR="00856056">
              <w:rPr>
                <w:rFonts w:ascii="Arial" w:hAnsi="Arial" w:cs="Arial"/>
                <w:sz w:val="18"/>
                <w:szCs w:val="18"/>
              </w:rPr>
              <w:t>ych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Kwalifikacje w Zawodzie 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 </w:t>
            </w:r>
            <w:r w:rsidR="00BD4DF0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39FB3864" w14:textId="5EE5C822" w:rsidR="00162DED" w:rsidRPr="00AF37F3" w:rsidRDefault="00C8562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AF37F3">
              <w:t xml:space="preserve"> </w:t>
            </w:r>
            <w:r w:rsidR="00162DED" w:rsidRPr="00AF37F3">
              <w:rPr>
                <w:rFonts w:ascii="Arial" w:hAnsi="Arial" w:cs="Arial"/>
                <w:sz w:val="18"/>
                <w:szCs w:val="18"/>
              </w:rPr>
              <w:t xml:space="preserve">– system </w:t>
            </w:r>
            <w:r w:rsidR="00BD4DF0">
              <w:rPr>
                <w:rFonts w:ascii="Arial" w:hAnsi="Arial" w:cs="Arial"/>
                <w:sz w:val="18"/>
                <w:szCs w:val="18"/>
              </w:rPr>
              <w:t>zostaje wygaszony, a na jego miejsce jest przygotowywany system ePNP (elektroniczna Platforma Nadzoru Pedagogicznego)</w:t>
            </w:r>
            <w:r w:rsidR="00162DED" w:rsidRPr="00AF37F3">
              <w:rPr>
                <w:rFonts w:ascii="Arial" w:hAnsi="Arial" w:cs="Arial"/>
                <w:sz w:val="18"/>
                <w:szCs w:val="18"/>
              </w:rPr>
              <w:t>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4DF0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4F6CD351" w14:textId="3477CC78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 xml:space="preserve">EWD/PWE – systemy istniejące; </w:t>
            </w:r>
            <w:r w:rsidR="00BD4DF0">
              <w:rPr>
                <w:rFonts w:ascii="Arial" w:hAnsi="Arial" w:cs="Arial"/>
                <w:sz w:val="18"/>
                <w:szCs w:val="18"/>
              </w:rPr>
              <w:t>odbieranie danych z poziomu systemu analitycznego.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</w:t>
            </w:r>
            <w:r w:rsidR="009504AD" w:rsidRPr="00BD4DF0">
              <w:rPr>
                <w:rFonts w:ascii="Arial" w:hAnsi="Arial" w:cs="Arial"/>
                <w:sz w:val="18"/>
                <w:szCs w:val="18"/>
              </w:rPr>
              <w:t xml:space="preserve">integracji: </w:t>
            </w:r>
            <w:r w:rsidR="00BD4DF0">
              <w:rPr>
                <w:rFonts w:ascii="Arial" w:hAnsi="Arial" w:cs="Arial"/>
                <w:sz w:val="18"/>
                <w:szCs w:val="18"/>
              </w:rPr>
              <w:t>zrealizoane.</w:t>
            </w:r>
          </w:p>
          <w:p w14:paraId="75AF2EB0" w14:textId="51D223ED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poprzez zastępowanie jego funkcjonalności przez system SIO, jak i udostępniony interfejs przez KSDO_SIOSD dla systemów uczelni wyższych.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</w:t>
            </w:r>
            <w:r w:rsidR="00F95640">
              <w:rPr>
                <w:rFonts w:ascii="Arial" w:hAnsi="Arial" w:cs="Arial"/>
                <w:sz w:val="18"/>
                <w:szCs w:val="18"/>
              </w:rPr>
              <w:t xml:space="preserve"> Wdrożone</w:t>
            </w:r>
          </w:p>
          <w:p w14:paraId="5BBD8B66" w14:textId="41F4DBC8" w:rsidR="00406036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FAD24C1" w14:textId="095327CE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lastRenderedPageBreak/>
              <w:t>Systemy OKE /</w:t>
            </w:r>
            <w:r w:rsidR="00543974" w:rsidRPr="00AF37F3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Pr="00AF37F3">
              <w:rPr>
                <w:rFonts w:ascii="Arial" w:hAnsi="Arial" w:cs="Arial"/>
                <w:sz w:val="18"/>
                <w:szCs w:val="18"/>
              </w:rPr>
              <w:t>;  udostępnienie usług autoryzacji do szyny danych.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069F5FF" w14:textId="77777777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uczelni wyższych do rekrutacji;</w:t>
            </w:r>
          </w:p>
          <w:p w14:paraId="4D2DDD52" w14:textId="4E37C614" w:rsidR="00A601DB" w:rsidRDefault="00162DED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BD4DF0" w:rsidRPr="00BD4DF0">
              <w:rPr>
                <w:rFonts w:ascii="Arial" w:hAnsi="Arial" w:cs="Arial"/>
                <w:sz w:val="18"/>
                <w:szCs w:val="18"/>
              </w:rPr>
              <w:t>wdrożone</w:t>
            </w:r>
            <w:r w:rsidR="009504AD" w:rsidRPr="00BD4DF0">
              <w:rPr>
                <w:rFonts w:ascii="Arial" w:hAnsi="Arial" w:cs="Arial"/>
                <w:sz w:val="18"/>
                <w:szCs w:val="18"/>
              </w:rPr>
              <w:t>.</w:t>
            </w:r>
            <w:r w:rsidR="0094580B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92442EC" w14:textId="130E45ED" w:rsidR="00767810" w:rsidRPr="00750199" w:rsidRDefault="00750199" w:rsidP="00A60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wydłużeniem okresu realizacji projektu</w:t>
            </w:r>
            <w:r w:rsidR="007B57F4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 xml:space="preserve">rozszerzeniem modułu dla egzaminatorów </w:t>
            </w:r>
            <w:r w:rsidR="007B57F4" w:rsidRPr="00885BA9">
              <w:rPr>
                <w:rFonts w:ascii="Arial" w:hAnsi="Arial" w:cs="Arial"/>
                <w:sz w:val="18"/>
                <w:szCs w:val="18"/>
              </w:rPr>
              <w:t>termin</w:t>
            </w:r>
            <w:r w:rsidR="00885BA9">
              <w:rPr>
                <w:rFonts w:ascii="Arial" w:hAnsi="Arial" w:cs="Arial"/>
                <w:sz w:val="18"/>
                <w:szCs w:val="18"/>
              </w:rPr>
              <w:t xml:space="preserve"> integracji z</w:t>
            </w:r>
            <w:r w:rsidR="007B57F4" w:rsidRPr="00885BA9">
              <w:rPr>
                <w:rFonts w:ascii="Arial" w:hAnsi="Arial" w:cs="Arial"/>
                <w:sz w:val="18"/>
                <w:szCs w:val="18"/>
              </w:rPr>
              <w:t xml:space="preserve"> niewdrożon</w:t>
            </w:r>
            <w:r w:rsidR="00885BA9">
              <w:rPr>
                <w:rFonts w:ascii="Arial" w:hAnsi="Arial" w:cs="Arial"/>
                <w:sz w:val="18"/>
                <w:szCs w:val="18"/>
              </w:rPr>
              <w:t>ym</w:t>
            </w:r>
            <w:r w:rsidR="00D74608" w:rsidRPr="00885BA9">
              <w:rPr>
                <w:rFonts w:ascii="Arial" w:hAnsi="Arial" w:cs="Arial"/>
                <w:sz w:val="18"/>
                <w:szCs w:val="18"/>
              </w:rPr>
              <w:t xml:space="preserve"> do tej pory syste</w:t>
            </w:r>
            <w:r w:rsidR="00C8562D" w:rsidRPr="00885BA9">
              <w:rPr>
                <w:rFonts w:ascii="Arial" w:hAnsi="Arial" w:cs="Arial"/>
                <w:sz w:val="18"/>
                <w:szCs w:val="18"/>
              </w:rPr>
              <w:t>m</w:t>
            </w:r>
            <w:r w:rsidR="00885BA9">
              <w:rPr>
                <w:rFonts w:ascii="Arial" w:hAnsi="Arial" w:cs="Arial"/>
                <w:sz w:val="18"/>
                <w:szCs w:val="18"/>
              </w:rPr>
              <w:t>em</w:t>
            </w:r>
            <w:r w:rsidR="00C8562D" w:rsidRPr="00885B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5BA9">
              <w:rPr>
                <w:rFonts w:ascii="Arial" w:hAnsi="Arial" w:cs="Arial"/>
                <w:sz w:val="18"/>
                <w:szCs w:val="18"/>
              </w:rPr>
              <w:t>ePNP</w:t>
            </w:r>
            <w:r w:rsidR="00C8562D" w:rsidRPr="00AF37F3">
              <w:t xml:space="preserve"> </w:t>
            </w:r>
            <w:r w:rsidR="00E10DCA">
              <w:rPr>
                <w:rFonts w:ascii="Arial" w:hAnsi="Arial" w:cs="Arial"/>
                <w:sz w:val="18"/>
                <w:szCs w:val="18"/>
              </w:rPr>
              <w:t xml:space="preserve">przesunięto </w:t>
            </w:r>
            <w:r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="007B57F4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.2023 r.</w:t>
            </w:r>
            <w:r w:rsidR="00D74608">
              <w:rPr>
                <w:rFonts w:ascii="Arial" w:hAnsi="Arial" w:cs="Arial"/>
                <w:sz w:val="18"/>
                <w:szCs w:val="18"/>
              </w:rPr>
              <w:t xml:space="preserve">, zgodnie z modyfikacją wniosku o dofinansowanie projektu zatwierdzoną </w:t>
            </w:r>
            <w:r w:rsidR="007B57F4">
              <w:rPr>
                <w:rFonts w:ascii="Arial" w:hAnsi="Arial" w:cs="Arial"/>
                <w:sz w:val="18"/>
                <w:szCs w:val="18"/>
              </w:rPr>
              <w:t>30.08</w:t>
            </w:r>
            <w:r w:rsidR="00D74608">
              <w:rPr>
                <w:rFonts w:ascii="Arial" w:hAnsi="Arial" w:cs="Arial"/>
                <w:sz w:val="18"/>
                <w:szCs w:val="18"/>
              </w:rPr>
              <w:t>.202</w:t>
            </w:r>
            <w:r w:rsidR="007B57F4">
              <w:rPr>
                <w:rFonts w:ascii="Arial" w:hAnsi="Arial" w:cs="Arial"/>
                <w:sz w:val="18"/>
                <w:szCs w:val="18"/>
              </w:rPr>
              <w:t>3</w:t>
            </w:r>
            <w:r w:rsidR="00D74608">
              <w:rPr>
                <w:rFonts w:ascii="Arial" w:hAnsi="Arial" w:cs="Arial"/>
                <w:sz w:val="18"/>
                <w:szCs w:val="18"/>
              </w:rPr>
              <w:t xml:space="preserve"> r. przez Departament Funduszy Strukturalnych MEiN (Instytucję Pośredniczącą dla PO WER).</w:t>
            </w:r>
          </w:p>
          <w:p w14:paraId="43CDFE6D" w14:textId="74D17039" w:rsidR="00162DED" w:rsidRPr="00AF37F3" w:rsidRDefault="00162DED" w:rsidP="00162DE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601DB" w:rsidRPr="00AF37F3" w14:paraId="5B20A094" w14:textId="77777777" w:rsidTr="00FC1E51">
        <w:tc>
          <w:tcPr>
            <w:tcW w:w="2547" w:type="dxa"/>
          </w:tcPr>
          <w:p w14:paraId="4C569949" w14:textId="43268A38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lastRenderedPageBreak/>
              <w:t>Zmodyf</w:t>
            </w:r>
            <w:ins w:id="3" w:author="Autor">
              <w:r w:rsidR="006D6A68">
                <w:rPr>
                  <w:rFonts w:ascii="Arial" w:hAnsi="Arial" w:cs="Arial"/>
                  <w:sz w:val="18"/>
                  <w:szCs w:val="18"/>
                </w:rPr>
                <w:t>i</w:t>
              </w:r>
            </w:ins>
            <w:r w:rsidRPr="00A601DB">
              <w:rPr>
                <w:rFonts w:ascii="Arial" w:hAnsi="Arial" w:cs="Arial"/>
                <w:sz w:val="18"/>
                <w:szCs w:val="18"/>
              </w:rPr>
              <w:t>kowany interfejs użytkownika Rejestru Szkół i Placówek Oświatowych</w:t>
            </w:r>
          </w:p>
          <w:p w14:paraId="70C3D455" w14:textId="2D10ABEB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(rspo.gov.pl)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3B5A2AA" w14:textId="78B32700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12.2019 r.</w:t>
            </w:r>
          </w:p>
        </w:tc>
        <w:tc>
          <w:tcPr>
            <w:tcW w:w="1843" w:type="dxa"/>
          </w:tcPr>
          <w:p w14:paraId="0A2E08E3" w14:textId="44E81929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 r.</w:t>
            </w:r>
          </w:p>
        </w:tc>
        <w:tc>
          <w:tcPr>
            <w:tcW w:w="3543" w:type="dxa"/>
          </w:tcPr>
          <w:p w14:paraId="231797A0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3F9F758D" w14:textId="77777777" w:rsidTr="00FC1E51">
        <w:tc>
          <w:tcPr>
            <w:tcW w:w="2547" w:type="dxa"/>
          </w:tcPr>
          <w:p w14:paraId="36BDBABF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szkoleniowe dla użytkowników KSDO: dyrektorów szkół i zdających</w:t>
            </w:r>
          </w:p>
          <w:p w14:paraId="17E189BE" w14:textId="10361F05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(banery, f</w:t>
            </w:r>
            <w:r w:rsidR="001A057C">
              <w:rPr>
                <w:rFonts w:ascii="Arial" w:hAnsi="Arial" w:cs="Arial"/>
                <w:sz w:val="18"/>
                <w:szCs w:val="18"/>
              </w:rPr>
              <w:t>i</w:t>
            </w:r>
            <w:r w:rsidRPr="00A601DB">
              <w:rPr>
                <w:rFonts w:ascii="Arial" w:hAnsi="Arial" w:cs="Arial"/>
                <w:sz w:val="18"/>
                <w:szCs w:val="18"/>
              </w:rPr>
              <w:t>lmy instruktażowe, itd.). Materiały szkoleniowe osób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01DB">
              <w:rPr>
                <w:rFonts w:ascii="Arial" w:hAnsi="Arial" w:cs="Arial"/>
                <w:sz w:val="18"/>
                <w:szCs w:val="18"/>
              </w:rPr>
              <w:t>zaangażowanych w realizację projektu.</w:t>
            </w:r>
          </w:p>
        </w:tc>
        <w:tc>
          <w:tcPr>
            <w:tcW w:w="1701" w:type="dxa"/>
          </w:tcPr>
          <w:p w14:paraId="426DF851" w14:textId="44258402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06.2019 r.</w:t>
            </w:r>
          </w:p>
        </w:tc>
        <w:tc>
          <w:tcPr>
            <w:tcW w:w="1843" w:type="dxa"/>
          </w:tcPr>
          <w:p w14:paraId="0FDC2168" w14:textId="24CD56E1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06.2019 r.</w:t>
            </w:r>
          </w:p>
        </w:tc>
        <w:tc>
          <w:tcPr>
            <w:tcW w:w="3543" w:type="dxa"/>
          </w:tcPr>
          <w:p w14:paraId="0AFA4E6E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739AE75E" w14:textId="77777777" w:rsidTr="00FC1E51">
        <w:tc>
          <w:tcPr>
            <w:tcW w:w="2547" w:type="dxa"/>
          </w:tcPr>
          <w:p w14:paraId="36E00AAA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informacyjno-promocyjne (np. prezentacje, zakładka projektowa na</w:t>
            </w:r>
          </w:p>
          <w:p w14:paraId="114B25B7" w14:textId="4C05ED21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stronie www. partnerów, broszury informacyjne).</w:t>
            </w:r>
          </w:p>
        </w:tc>
        <w:tc>
          <w:tcPr>
            <w:tcW w:w="1701" w:type="dxa"/>
          </w:tcPr>
          <w:p w14:paraId="0AF29096" w14:textId="36A01E22" w:rsidR="000E357F" w:rsidRPr="00A601DB" w:rsidRDefault="000E357F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2492">
              <w:rPr>
                <w:rFonts w:ascii="Arial" w:hAnsi="Arial" w:cs="Arial"/>
                <w:sz w:val="18"/>
                <w:szCs w:val="18"/>
              </w:rPr>
              <w:t>09.2023 r</w:t>
            </w:r>
            <w:r w:rsidR="0003148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16A17953" w14:textId="150212C4" w:rsidR="00A601DB" w:rsidRPr="00AF37F3" w:rsidRDefault="007B57F4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09.2023 r.</w:t>
            </w:r>
          </w:p>
        </w:tc>
        <w:tc>
          <w:tcPr>
            <w:tcW w:w="3543" w:type="dxa"/>
          </w:tcPr>
          <w:p w14:paraId="4BB82CC9" w14:textId="022F0E47" w:rsidR="00143BED" w:rsidRPr="00A261B2" w:rsidRDefault="001A057C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Materiały informacyjno-promocyjne pozostałych projektów realizowanych przez ICEiN, w tym zwłaszcza projektu „</w:t>
            </w:r>
            <w:r w:rsidRPr="001A057C">
              <w:rPr>
                <w:rFonts w:ascii="Arial" w:hAnsi="Arial" w:cs="Arial"/>
                <w:iCs/>
                <w:sz w:val="18"/>
                <w:szCs w:val="18"/>
              </w:rPr>
              <w:t>Opracowanie prototypu systemu do przeprowadzania egzaminów próbnych/ testów diagnostycznych on-line w zakresie stopnia przygotowania ucznia do egzaminu</w:t>
            </w:r>
            <w:r>
              <w:rPr>
                <w:rFonts w:ascii="Arial" w:hAnsi="Arial" w:cs="Arial"/>
                <w:iCs/>
                <w:sz w:val="18"/>
                <w:szCs w:val="18"/>
              </w:rPr>
              <w:t>”.</w:t>
            </w:r>
            <w:r w:rsidR="00750199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  <w:tr w:rsidR="00A601DB" w:rsidRPr="00AF37F3" w14:paraId="6130369E" w14:textId="77777777" w:rsidTr="00FC1E51">
        <w:tc>
          <w:tcPr>
            <w:tcW w:w="2547" w:type="dxa"/>
          </w:tcPr>
          <w:p w14:paraId="711A0717" w14:textId="09B06904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API dla uczelni wyższych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0E8EECA1" w14:textId="2D792444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1843" w:type="dxa"/>
          </w:tcPr>
          <w:p w14:paraId="4085BFC7" w14:textId="77777777" w:rsidR="00885BA9" w:rsidRDefault="00C8562D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85BA9">
              <w:rPr>
                <w:rFonts w:ascii="Arial" w:hAnsi="Arial" w:cs="Arial"/>
                <w:iCs/>
                <w:sz w:val="18"/>
                <w:szCs w:val="18"/>
              </w:rPr>
              <w:t>04.2023</w:t>
            </w:r>
            <w:r w:rsidR="00885BA9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1C189177" w14:textId="1E65C00F" w:rsidR="00A601DB" w:rsidRPr="00A261B2" w:rsidRDefault="00BD4DF0" w:rsidP="00FC1E5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5BA9">
              <w:rPr>
                <w:rFonts w:ascii="Arial" w:hAnsi="Arial" w:cs="Arial"/>
                <w:iCs/>
                <w:sz w:val="18"/>
                <w:szCs w:val="18"/>
              </w:rPr>
              <w:t>Wdrożone.</w:t>
            </w:r>
            <w:r w:rsidR="00A261B2">
              <w:rPr>
                <w:rFonts w:ascii="Arial" w:hAnsi="Arial" w:cs="Arial"/>
                <w:iCs/>
                <w:sz w:val="18"/>
                <w:szCs w:val="18"/>
              </w:rPr>
              <w:t xml:space="preserve"> Opóźnienie we wdrożeniu API związane jest z wydłużeniem okresu realizacji projektu, a także z koniecznością wykonania w pierwszej kolejności niezbędnych zmian w systemie tj. np. dostosowanie KSDO do potrzeb uczniów ukraińskich.</w:t>
            </w:r>
          </w:p>
        </w:tc>
        <w:tc>
          <w:tcPr>
            <w:tcW w:w="3543" w:type="dxa"/>
          </w:tcPr>
          <w:p w14:paraId="759145D0" w14:textId="59F2598E" w:rsidR="00A601DB" w:rsidRPr="00E10DCA" w:rsidRDefault="00A601DB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2A1D2226" w14:textId="6004C2B2" w:rsidR="00C8562D" w:rsidRPr="00C8562D" w:rsidRDefault="00C8562D" w:rsidP="00C8562D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*</w:t>
      </w:r>
      <w:r>
        <w:rPr>
          <w:rFonts w:ascii="Arial" w:hAnsi="Arial" w:cs="Arial"/>
          <w:sz w:val="18"/>
          <w:szCs w:val="18"/>
        </w:rPr>
        <w:t xml:space="preserve">Wydłużenie projektu do 30.11.2023 r. wynika z dalszej rozbudowy modułu egzaminator, m.in. o </w:t>
      </w:r>
      <w:r w:rsidRPr="00126561">
        <w:rPr>
          <w:rFonts w:ascii="Arial" w:hAnsi="Arial" w:cs="Arial"/>
          <w:sz w:val="18"/>
          <w:szCs w:val="18"/>
        </w:rPr>
        <w:t>przygotowanie funkcjonalności umożliwiających przeprowadzanie testów kandydata na egzaminatora,</w:t>
      </w:r>
      <w:r>
        <w:rPr>
          <w:rFonts w:ascii="Arial" w:hAnsi="Arial" w:cs="Arial"/>
          <w:sz w:val="18"/>
          <w:szCs w:val="18"/>
        </w:rPr>
        <w:t xml:space="preserve"> </w:t>
      </w:r>
      <w:r w:rsidRPr="00126561">
        <w:rPr>
          <w:rFonts w:ascii="Arial" w:hAnsi="Arial" w:cs="Arial"/>
          <w:sz w:val="18"/>
          <w:szCs w:val="18"/>
        </w:rPr>
        <w:t>przygotowanie funkcjonalności umożliwiających przeprowadzanie testów na egzaminatora,</w:t>
      </w:r>
      <w:r>
        <w:rPr>
          <w:rFonts w:ascii="Arial" w:hAnsi="Arial" w:cs="Arial"/>
          <w:sz w:val="18"/>
          <w:szCs w:val="18"/>
        </w:rPr>
        <w:t xml:space="preserve"> </w:t>
      </w:r>
      <w:r w:rsidRPr="00126561">
        <w:rPr>
          <w:rFonts w:ascii="Arial" w:hAnsi="Arial" w:cs="Arial"/>
          <w:sz w:val="18"/>
          <w:szCs w:val="18"/>
        </w:rPr>
        <w:t>analizę wymagań rozbudowy funkcjonalności systemu Egzaminator o możliwość zbierania danych pozostałych współpracowników komisji, którzy biorą udział w procesie przeprowadzania egzaminów,</w:t>
      </w:r>
      <w:r>
        <w:rPr>
          <w:rFonts w:ascii="Arial" w:hAnsi="Arial" w:cs="Arial"/>
          <w:sz w:val="18"/>
          <w:szCs w:val="18"/>
        </w:rPr>
        <w:t xml:space="preserve"> </w:t>
      </w:r>
      <w:r w:rsidRPr="00126561">
        <w:rPr>
          <w:rFonts w:ascii="Arial" w:hAnsi="Arial" w:cs="Arial"/>
          <w:sz w:val="18"/>
          <w:szCs w:val="18"/>
        </w:rPr>
        <w:t>opracowanie koncepcji przepływu danych egzaminatorów i pozostałych współpracowników do systemów kadrowo-płacowych,</w:t>
      </w:r>
      <w:r>
        <w:rPr>
          <w:rFonts w:ascii="Arial" w:hAnsi="Arial" w:cs="Arial"/>
          <w:sz w:val="18"/>
          <w:szCs w:val="18"/>
        </w:rPr>
        <w:t xml:space="preserve"> </w:t>
      </w:r>
      <w:r w:rsidRPr="00126561">
        <w:rPr>
          <w:rFonts w:ascii="Arial" w:hAnsi="Arial" w:cs="Arial"/>
          <w:sz w:val="18"/>
          <w:szCs w:val="18"/>
        </w:rPr>
        <w:t>opracowanie koncepcji sposobu komunikacji między współpracownikami a OKE</w:t>
      </w:r>
      <w:r>
        <w:rPr>
          <w:rFonts w:ascii="Arial" w:hAnsi="Arial" w:cs="Arial"/>
          <w:sz w:val="18"/>
          <w:szCs w:val="18"/>
        </w:rPr>
        <w:t>.</w:t>
      </w:r>
    </w:p>
    <w:p w14:paraId="2AC8CEEF" w14:textId="29512C4C" w:rsidR="00BB059E" w:rsidRPr="00AF37F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F37F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F37F3">
        <w:rPr>
          <w:rFonts w:ascii="Arial" w:hAnsi="Arial" w:cs="Arial"/>
        </w:rPr>
        <w:t xml:space="preserve"> </w:t>
      </w:r>
      <w:r w:rsidR="00B41415" w:rsidRPr="00AF37F3">
        <w:rPr>
          <w:rFonts w:ascii="Arial" w:hAnsi="Arial" w:cs="Arial"/>
        </w:rPr>
        <w:t xml:space="preserve"> </w:t>
      </w:r>
      <w:r w:rsidR="00DA34DF" w:rsidRPr="00AF37F3">
        <w:rPr>
          <w:rFonts w:ascii="Arial" w:hAnsi="Arial" w:cs="Arial"/>
          <w:sz w:val="20"/>
          <w:szCs w:val="20"/>
        </w:rPr>
        <w:t>&lt;</w:t>
      </w:r>
      <w:r w:rsidR="00B41415" w:rsidRPr="00AF37F3">
        <w:rPr>
          <w:rFonts w:ascii="Arial" w:hAnsi="Arial" w:cs="Arial"/>
          <w:sz w:val="20"/>
          <w:szCs w:val="20"/>
        </w:rPr>
        <w:t>maksymalnie 20</w:t>
      </w:r>
      <w:r w:rsidR="00DA34DF" w:rsidRPr="00AF37F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AF37F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AF37F3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AF37F3" w14:paraId="0FBAACCC" w14:textId="77777777" w:rsidTr="007B05F8">
        <w:tc>
          <w:tcPr>
            <w:tcW w:w="3153" w:type="dxa"/>
          </w:tcPr>
          <w:p w14:paraId="3F999535" w14:textId="74CBA75F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0D397899" w:rsidR="00D746E1" w:rsidRPr="00AF37F3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W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4B397DCB" w14:textId="6478AD99" w:rsidR="00D746E1" w:rsidRPr="00AF37F3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Pr="00AF37F3">
              <w:rPr>
                <w:rFonts w:ascii="Arial" w:hAnsi="Arial" w:cs="Arial"/>
                <w:sz w:val="18"/>
                <w:szCs w:val="20"/>
              </w:rPr>
              <w:t>,</w:t>
            </w:r>
            <w:r w:rsidR="00292F82" w:rsidRPr="00AF37F3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 w:rsidRPr="00AF37F3"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</w:p>
          <w:p w14:paraId="553B0864" w14:textId="2AD64867" w:rsidR="00292F82" w:rsidRPr="00AF37F3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53299FCB" w:rsidR="0040164E" w:rsidRPr="00AF37F3" w:rsidRDefault="009914D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</w:t>
            </w:r>
            <w:r w:rsidR="005925EA" w:rsidRPr="00AF37F3"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r w:rsidRPr="00AF37F3"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1AFC4AD6" w:rsidR="00D746E1" w:rsidRPr="00AF37F3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31E8A91F" w14:textId="234BF881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 w:rsidRPr="00AF37F3">
              <w:rPr>
                <w:rFonts w:ascii="Arial" w:hAnsi="Arial" w:cs="Arial"/>
                <w:sz w:val="18"/>
                <w:szCs w:val="20"/>
              </w:rPr>
              <w:t>i</w:t>
            </w:r>
            <w:r w:rsidRPr="00AF37F3">
              <w:rPr>
                <w:rFonts w:ascii="Arial" w:hAnsi="Arial" w:cs="Arial"/>
                <w:sz w:val="18"/>
                <w:szCs w:val="20"/>
              </w:rPr>
              <w:t>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 w:rsidRPr="00AF37F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4A2C0B8C" w:rsidR="00D746E1" w:rsidRPr="007B05F8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1FDBCD18" w:rsidR="00D746E1" w:rsidRPr="00384CB9" w:rsidRDefault="0094580B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</w:t>
            </w:r>
            <w:r w:rsidR="00D746E1" w:rsidRPr="00384CB9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294" w:type="dxa"/>
          </w:tcPr>
          <w:p w14:paraId="39061481" w14:textId="7283415A" w:rsidR="00D746E1" w:rsidRPr="007B05F8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17C3B49B" w:rsidR="00D746E1" w:rsidRPr="007B05F8" w:rsidRDefault="00A267B6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lastRenderedPageBreak/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1990B131" w:rsidR="00F80F77" w:rsidRPr="00A83272" w:rsidRDefault="0094580B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260B504" w14:textId="2DC64665" w:rsidR="00F80F77" w:rsidRPr="00A83272" w:rsidRDefault="00BE6BDA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7AA953B0" w:rsidR="008C748B" w:rsidRPr="005F2B91" w:rsidRDefault="005925EA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ponownie kwalifikowalny w dn. 27.01.2021 r.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2503B821" w:rsidR="00F80F77" w:rsidRPr="00A83272" w:rsidRDefault="00BE6BDA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</w:t>
            </w:r>
            <w:r w:rsidR="00F80F77"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2B09E2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2B09E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2B09E2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880FFED" w:rsidR="003E5821" w:rsidRPr="003B31B5" w:rsidRDefault="00665736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>Informatyczne Centrum Edukacji i Nauki</w:t>
            </w:r>
            <w:r w:rsidR="003E582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>Adres e-mail:</w:t>
            </w:r>
          </w:p>
          <w:p w14:paraId="7914B233" w14:textId="00334383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>Pawel.Bednarski</w:t>
            </w:r>
            <w:r w:rsidRPr="003B31B5">
              <w:rPr>
                <w:rFonts w:cs="Arial"/>
              </w:rPr>
              <w:t>@</w:t>
            </w:r>
            <w:r w:rsidR="00640288">
              <w:rPr>
                <w:rFonts w:cs="Arial"/>
              </w:rPr>
              <w:t>icein</w:t>
            </w:r>
            <w:r w:rsidRPr="003B31B5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08768" w14:textId="77777777" w:rsidR="001001DD" w:rsidRDefault="001001DD" w:rsidP="00BB2420">
      <w:pPr>
        <w:spacing w:after="0" w:line="240" w:lineRule="auto"/>
      </w:pPr>
      <w:r>
        <w:separator/>
      </w:r>
    </w:p>
  </w:endnote>
  <w:endnote w:type="continuationSeparator" w:id="0">
    <w:p w14:paraId="155E0E33" w14:textId="77777777" w:rsidR="001001DD" w:rsidRDefault="001001D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A35E1" w:rsidR="001001DD" w:rsidRDefault="001001D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6A12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1001DD" w:rsidRDefault="001001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BAE93" w14:textId="77777777" w:rsidR="001001DD" w:rsidRDefault="001001DD" w:rsidP="00BB2420">
      <w:pPr>
        <w:spacing w:after="0" w:line="240" w:lineRule="auto"/>
      </w:pPr>
      <w:r>
        <w:separator/>
      </w:r>
    </w:p>
  </w:footnote>
  <w:footnote w:type="continuationSeparator" w:id="0">
    <w:p w14:paraId="3FB42F95" w14:textId="77777777" w:rsidR="001001DD" w:rsidRDefault="001001D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001DD" w:rsidRDefault="001001D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19C6"/>
    <w:multiLevelType w:val="hybridMultilevel"/>
    <w:tmpl w:val="9A3EAE76"/>
    <w:lvl w:ilvl="0" w:tplc="F19A5684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2D0217"/>
    <w:multiLevelType w:val="multilevel"/>
    <w:tmpl w:val="D458DF52"/>
    <w:lvl w:ilvl="0">
      <w:start w:val="8"/>
      <w:numFmt w:val="decimalZero"/>
      <w:lvlText w:val="%1"/>
      <w:lvlJc w:val="left"/>
      <w:pPr>
        <w:ind w:left="650" w:hanging="650"/>
      </w:pPr>
      <w:rPr>
        <w:rFonts w:hint="default"/>
      </w:rPr>
    </w:lvl>
    <w:lvl w:ilvl="1">
      <w:start w:val="2022"/>
      <w:numFmt w:val="decimal"/>
      <w:lvlText w:val="%1.%2"/>
      <w:lvlJc w:val="left"/>
      <w:pPr>
        <w:ind w:left="650" w:hanging="6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63408"/>
    <w:multiLevelType w:val="hybridMultilevel"/>
    <w:tmpl w:val="C630D7E8"/>
    <w:lvl w:ilvl="0" w:tplc="D0A288FC">
      <w:start w:val="37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21605"/>
    <w:multiLevelType w:val="hybridMultilevel"/>
    <w:tmpl w:val="A54253DE"/>
    <w:lvl w:ilvl="0" w:tplc="08F26B16">
      <w:start w:val="37"/>
      <w:numFmt w:val="bullet"/>
      <w:lvlText w:val=""/>
      <w:lvlJc w:val="left"/>
      <w:pPr>
        <w:ind w:left="1068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855076002">
    <w:abstractNumId w:val="17"/>
  </w:num>
  <w:num w:numId="2" w16cid:durableId="1052654022">
    <w:abstractNumId w:val="3"/>
  </w:num>
  <w:num w:numId="3" w16cid:durableId="397440374">
    <w:abstractNumId w:val="24"/>
  </w:num>
  <w:num w:numId="4" w16cid:durableId="1801681306">
    <w:abstractNumId w:val="13"/>
  </w:num>
  <w:num w:numId="5" w16cid:durableId="1291126362">
    <w:abstractNumId w:val="21"/>
  </w:num>
  <w:num w:numId="6" w16cid:durableId="1379745892">
    <w:abstractNumId w:val="7"/>
  </w:num>
  <w:num w:numId="7" w16cid:durableId="1163089001">
    <w:abstractNumId w:val="19"/>
  </w:num>
  <w:num w:numId="8" w16cid:durableId="856890041">
    <w:abstractNumId w:val="0"/>
  </w:num>
  <w:num w:numId="9" w16cid:durableId="1136140987">
    <w:abstractNumId w:val="10"/>
  </w:num>
  <w:num w:numId="10" w16cid:durableId="1993438867">
    <w:abstractNumId w:val="8"/>
  </w:num>
  <w:num w:numId="11" w16cid:durableId="1395205638">
    <w:abstractNumId w:val="9"/>
  </w:num>
  <w:num w:numId="12" w16cid:durableId="1406075508">
    <w:abstractNumId w:val="20"/>
  </w:num>
  <w:num w:numId="13" w16cid:durableId="1234000034">
    <w:abstractNumId w:val="18"/>
  </w:num>
  <w:num w:numId="14" w16cid:durableId="185140952">
    <w:abstractNumId w:val="1"/>
  </w:num>
  <w:num w:numId="15" w16cid:durableId="775372427">
    <w:abstractNumId w:val="22"/>
  </w:num>
  <w:num w:numId="16" w16cid:durableId="1501581285">
    <w:abstractNumId w:val="11"/>
  </w:num>
  <w:num w:numId="17" w16cid:durableId="1542210012">
    <w:abstractNumId w:val="16"/>
  </w:num>
  <w:num w:numId="18" w16cid:durableId="1639799241">
    <w:abstractNumId w:val="14"/>
  </w:num>
  <w:num w:numId="19" w16cid:durableId="1811970164">
    <w:abstractNumId w:val="12"/>
  </w:num>
  <w:num w:numId="20" w16cid:durableId="185217570">
    <w:abstractNumId w:val="23"/>
  </w:num>
  <w:num w:numId="21" w16cid:durableId="781653924">
    <w:abstractNumId w:val="5"/>
  </w:num>
  <w:num w:numId="22" w16cid:durableId="1361471150">
    <w:abstractNumId w:val="15"/>
  </w:num>
  <w:num w:numId="23" w16cid:durableId="1532843150">
    <w:abstractNumId w:val="2"/>
  </w:num>
  <w:num w:numId="24" w16cid:durableId="2131436302">
    <w:abstractNumId w:val="6"/>
  </w:num>
  <w:num w:numId="25" w16cid:durableId="16193395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A6"/>
    <w:rsid w:val="00003CB0"/>
    <w:rsid w:val="00005EFF"/>
    <w:rsid w:val="00006E59"/>
    <w:rsid w:val="0000714F"/>
    <w:rsid w:val="00014DE2"/>
    <w:rsid w:val="00016E07"/>
    <w:rsid w:val="00031489"/>
    <w:rsid w:val="000329DD"/>
    <w:rsid w:val="00036B84"/>
    <w:rsid w:val="00037A50"/>
    <w:rsid w:val="00043DD9"/>
    <w:rsid w:val="00044D68"/>
    <w:rsid w:val="00047D9D"/>
    <w:rsid w:val="00055BCE"/>
    <w:rsid w:val="000609DA"/>
    <w:rsid w:val="00060DA4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A7CC9"/>
    <w:rsid w:val="000B3E49"/>
    <w:rsid w:val="000B5A93"/>
    <w:rsid w:val="000C49C5"/>
    <w:rsid w:val="000C747B"/>
    <w:rsid w:val="000D1078"/>
    <w:rsid w:val="000D3863"/>
    <w:rsid w:val="000D7E8D"/>
    <w:rsid w:val="000E0060"/>
    <w:rsid w:val="000E10EA"/>
    <w:rsid w:val="000E1828"/>
    <w:rsid w:val="000E20F0"/>
    <w:rsid w:val="000E357F"/>
    <w:rsid w:val="000E4BF8"/>
    <w:rsid w:val="000E509F"/>
    <w:rsid w:val="000F20A9"/>
    <w:rsid w:val="000F307B"/>
    <w:rsid w:val="000F30B9"/>
    <w:rsid w:val="001001DD"/>
    <w:rsid w:val="0011223F"/>
    <w:rsid w:val="001132F1"/>
    <w:rsid w:val="001145B9"/>
    <w:rsid w:val="00115BE8"/>
    <w:rsid w:val="0011693F"/>
    <w:rsid w:val="00117201"/>
    <w:rsid w:val="00122388"/>
    <w:rsid w:val="001225FF"/>
    <w:rsid w:val="00124C3D"/>
    <w:rsid w:val="00126561"/>
    <w:rsid w:val="00136C3C"/>
    <w:rsid w:val="001408E8"/>
    <w:rsid w:val="00141A92"/>
    <w:rsid w:val="00143BED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906B3"/>
    <w:rsid w:val="001A057C"/>
    <w:rsid w:val="001A2EF2"/>
    <w:rsid w:val="001B1462"/>
    <w:rsid w:val="001C282A"/>
    <w:rsid w:val="001C2D74"/>
    <w:rsid w:val="001C7FAC"/>
    <w:rsid w:val="001D24A2"/>
    <w:rsid w:val="001E0CAC"/>
    <w:rsid w:val="001E16A3"/>
    <w:rsid w:val="001E1DEA"/>
    <w:rsid w:val="001E43CF"/>
    <w:rsid w:val="001E47A4"/>
    <w:rsid w:val="001E6C96"/>
    <w:rsid w:val="001E7199"/>
    <w:rsid w:val="001F1864"/>
    <w:rsid w:val="001F24A0"/>
    <w:rsid w:val="001F67EC"/>
    <w:rsid w:val="0020330A"/>
    <w:rsid w:val="002071A0"/>
    <w:rsid w:val="00207AAE"/>
    <w:rsid w:val="00210708"/>
    <w:rsid w:val="002122FA"/>
    <w:rsid w:val="002179BE"/>
    <w:rsid w:val="00237279"/>
    <w:rsid w:val="0023728E"/>
    <w:rsid w:val="00237F89"/>
    <w:rsid w:val="00240D69"/>
    <w:rsid w:val="00241B5E"/>
    <w:rsid w:val="00245CC2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09E2"/>
    <w:rsid w:val="002B37ED"/>
    <w:rsid w:val="002B45C4"/>
    <w:rsid w:val="002B4889"/>
    <w:rsid w:val="002B50C0"/>
    <w:rsid w:val="002B6F21"/>
    <w:rsid w:val="002B7C8B"/>
    <w:rsid w:val="002D3D4A"/>
    <w:rsid w:val="002D6FBD"/>
    <w:rsid w:val="002D7ADA"/>
    <w:rsid w:val="002E5459"/>
    <w:rsid w:val="002F2A84"/>
    <w:rsid w:val="002F336E"/>
    <w:rsid w:val="002F3DAC"/>
    <w:rsid w:val="002F4FAB"/>
    <w:rsid w:val="002F654B"/>
    <w:rsid w:val="0030196F"/>
    <w:rsid w:val="00302775"/>
    <w:rsid w:val="00302D27"/>
    <w:rsid w:val="00304011"/>
    <w:rsid w:val="00304D04"/>
    <w:rsid w:val="00310A64"/>
    <w:rsid w:val="00310D8E"/>
    <w:rsid w:val="00312A52"/>
    <w:rsid w:val="003145D7"/>
    <w:rsid w:val="00317EB7"/>
    <w:rsid w:val="003221F2"/>
    <w:rsid w:val="00322614"/>
    <w:rsid w:val="00325D9E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1AC8"/>
    <w:rsid w:val="00372CC7"/>
    <w:rsid w:val="00384CB9"/>
    <w:rsid w:val="00387274"/>
    <w:rsid w:val="003A4115"/>
    <w:rsid w:val="003B0FED"/>
    <w:rsid w:val="003B5B7A"/>
    <w:rsid w:val="003C4627"/>
    <w:rsid w:val="003C4FDB"/>
    <w:rsid w:val="003C7325"/>
    <w:rsid w:val="003D06FA"/>
    <w:rsid w:val="003D4325"/>
    <w:rsid w:val="003D4BFE"/>
    <w:rsid w:val="003D5946"/>
    <w:rsid w:val="003D5C02"/>
    <w:rsid w:val="003D6F6A"/>
    <w:rsid w:val="003D7DD0"/>
    <w:rsid w:val="003E277C"/>
    <w:rsid w:val="003E3144"/>
    <w:rsid w:val="003E5821"/>
    <w:rsid w:val="0040164E"/>
    <w:rsid w:val="00405EA4"/>
    <w:rsid w:val="00406036"/>
    <w:rsid w:val="00407DF3"/>
    <w:rsid w:val="0041034F"/>
    <w:rsid w:val="004118A3"/>
    <w:rsid w:val="0041424A"/>
    <w:rsid w:val="00422E15"/>
    <w:rsid w:val="00423A26"/>
    <w:rsid w:val="004242CE"/>
    <w:rsid w:val="00425046"/>
    <w:rsid w:val="00425199"/>
    <w:rsid w:val="004350B8"/>
    <w:rsid w:val="004357BB"/>
    <w:rsid w:val="004438F5"/>
    <w:rsid w:val="00444AAB"/>
    <w:rsid w:val="00450089"/>
    <w:rsid w:val="00450A24"/>
    <w:rsid w:val="0045758E"/>
    <w:rsid w:val="00466D33"/>
    <w:rsid w:val="00467803"/>
    <w:rsid w:val="00470352"/>
    <w:rsid w:val="00472D53"/>
    <w:rsid w:val="00477226"/>
    <w:rsid w:val="00481C3D"/>
    <w:rsid w:val="004906C1"/>
    <w:rsid w:val="004977AD"/>
    <w:rsid w:val="004B0527"/>
    <w:rsid w:val="004B4EB2"/>
    <w:rsid w:val="004C174F"/>
    <w:rsid w:val="004C1D48"/>
    <w:rsid w:val="004D6477"/>
    <w:rsid w:val="004D65CA"/>
    <w:rsid w:val="004D7F2C"/>
    <w:rsid w:val="004E41B8"/>
    <w:rsid w:val="004F2A69"/>
    <w:rsid w:val="004F6E89"/>
    <w:rsid w:val="0050277A"/>
    <w:rsid w:val="005029ED"/>
    <w:rsid w:val="0051380D"/>
    <w:rsid w:val="00514F6F"/>
    <w:rsid w:val="005172F0"/>
    <w:rsid w:val="00517F12"/>
    <w:rsid w:val="0052102C"/>
    <w:rsid w:val="005213C9"/>
    <w:rsid w:val="005235FA"/>
    <w:rsid w:val="00524E6C"/>
    <w:rsid w:val="00530200"/>
    <w:rsid w:val="005332D6"/>
    <w:rsid w:val="00534CF0"/>
    <w:rsid w:val="00536822"/>
    <w:rsid w:val="00543974"/>
    <w:rsid w:val="005439E4"/>
    <w:rsid w:val="00544DFE"/>
    <w:rsid w:val="005533DA"/>
    <w:rsid w:val="005558FE"/>
    <w:rsid w:val="005560DE"/>
    <w:rsid w:val="00564509"/>
    <w:rsid w:val="00564C89"/>
    <w:rsid w:val="00565761"/>
    <w:rsid w:val="00571C64"/>
    <w:rsid w:val="005734CE"/>
    <w:rsid w:val="00586664"/>
    <w:rsid w:val="005871D1"/>
    <w:rsid w:val="005925EA"/>
    <w:rsid w:val="00593290"/>
    <w:rsid w:val="005935F1"/>
    <w:rsid w:val="00594C21"/>
    <w:rsid w:val="005A00C1"/>
    <w:rsid w:val="005A12F7"/>
    <w:rsid w:val="005A1B30"/>
    <w:rsid w:val="005A4838"/>
    <w:rsid w:val="005B0EB4"/>
    <w:rsid w:val="005B14A6"/>
    <w:rsid w:val="005B1A32"/>
    <w:rsid w:val="005B73CD"/>
    <w:rsid w:val="005C0469"/>
    <w:rsid w:val="005C133B"/>
    <w:rsid w:val="005C6116"/>
    <w:rsid w:val="005C77BB"/>
    <w:rsid w:val="005D17CF"/>
    <w:rsid w:val="005D2257"/>
    <w:rsid w:val="005D3689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361"/>
    <w:rsid w:val="00601C8A"/>
    <w:rsid w:val="006054AA"/>
    <w:rsid w:val="00617FB8"/>
    <w:rsid w:val="0062054D"/>
    <w:rsid w:val="00630E67"/>
    <w:rsid w:val="006334BF"/>
    <w:rsid w:val="00635A54"/>
    <w:rsid w:val="00640288"/>
    <w:rsid w:val="00643E23"/>
    <w:rsid w:val="00646807"/>
    <w:rsid w:val="006506A6"/>
    <w:rsid w:val="00661A62"/>
    <w:rsid w:val="00665736"/>
    <w:rsid w:val="006731D9"/>
    <w:rsid w:val="006762C8"/>
    <w:rsid w:val="0068174C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D6A68"/>
    <w:rsid w:val="006E0CFA"/>
    <w:rsid w:val="006E4577"/>
    <w:rsid w:val="006E5A87"/>
    <w:rsid w:val="006E5F01"/>
    <w:rsid w:val="006E6205"/>
    <w:rsid w:val="006F1C84"/>
    <w:rsid w:val="006F76C5"/>
    <w:rsid w:val="0070131C"/>
    <w:rsid w:val="0070163E"/>
    <w:rsid w:val="00701800"/>
    <w:rsid w:val="00703348"/>
    <w:rsid w:val="00704CBA"/>
    <w:rsid w:val="00706ECA"/>
    <w:rsid w:val="007072E9"/>
    <w:rsid w:val="007112CC"/>
    <w:rsid w:val="00725708"/>
    <w:rsid w:val="00737BCA"/>
    <w:rsid w:val="00737E55"/>
    <w:rsid w:val="00740027"/>
    <w:rsid w:val="00740A47"/>
    <w:rsid w:val="00742BCF"/>
    <w:rsid w:val="0074430D"/>
    <w:rsid w:val="00746ABD"/>
    <w:rsid w:val="00750199"/>
    <w:rsid w:val="00751F56"/>
    <w:rsid w:val="00753E22"/>
    <w:rsid w:val="0075506C"/>
    <w:rsid w:val="00766957"/>
    <w:rsid w:val="00767810"/>
    <w:rsid w:val="00767CE9"/>
    <w:rsid w:val="00771055"/>
    <w:rsid w:val="00772D30"/>
    <w:rsid w:val="0077418F"/>
    <w:rsid w:val="00775C44"/>
    <w:rsid w:val="007764F8"/>
    <w:rsid w:val="0077704A"/>
    <w:rsid w:val="007871E9"/>
    <w:rsid w:val="007924CE"/>
    <w:rsid w:val="00794922"/>
    <w:rsid w:val="00795AFA"/>
    <w:rsid w:val="007A0ED4"/>
    <w:rsid w:val="007A1AC2"/>
    <w:rsid w:val="007A3242"/>
    <w:rsid w:val="007A4742"/>
    <w:rsid w:val="007A5B6F"/>
    <w:rsid w:val="007A69A4"/>
    <w:rsid w:val="007A6C29"/>
    <w:rsid w:val="007B0251"/>
    <w:rsid w:val="007B05F8"/>
    <w:rsid w:val="007B0E13"/>
    <w:rsid w:val="007B3704"/>
    <w:rsid w:val="007B57F4"/>
    <w:rsid w:val="007B753D"/>
    <w:rsid w:val="007C22D3"/>
    <w:rsid w:val="007C282D"/>
    <w:rsid w:val="007C2F7E"/>
    <w:rsid w:val="007C49D2"/>
    <w:rsid w:val="007C6235"/>
    <w:rsid w:val="007C7A6E"/>
    <w:rsid w:val="007D0F5C"/>
    <w:rsid w:val="007D15F5"/>
    <w:rsid w:val="007D1990"/>
    <w:rsid w:val="007D2C34"/>
    <w:rsid w:val="007D38BD"/>
    <w:rsid w:val="007D3F21"/>
    <w:rsid w:val="007D43EC"/>
    <w:rsid w:val="007E341A"/>
    <w:rsid w:val="007F126F"/>
    <w:rsid w:val="007F616D"/>
    <w:rsid w:val="0080358D"/>
    <w:rsid w:val="00806134"/>
    <w:rsid w:val="00806FCB"/>
    <w:rsid w:val="008105C0"/>
    <w:rsid w:val="008202B7"/>
    <w:rsid w:val="00825CD9"/>
    <w:rsid w:val="00830B70"/>
    <w:rsid w:val="0083320C"/>
    <w:rsid w:val="00837C0B"/>
    <w:rsid w:val="00840749"/>
    <w:rsid w:val="008547E8"/>
    <w:rsid w:val="008549DB"/>
    <w:rsid w:val="00856056"/>
    <w:rsid w:val="0085781D"/>
    <w:rsid w:val="00862A1B"/>
    <w:rsid w:val="00867157"/>
    <w:rsid w:val="00872180"/>
    <w:rsid w:val="0087452F"/>
    <w:rsid w:val="00875070"/>
    <w:rsid w:val="00875528"/>
    <w:rsid w:val="0088052B"/>
    <w:rsid w:val="00880AB5"/>
    <w:rsid w:val="00881692"/>
    <w:rsid w:val="00884686"/>
    <w:rsid w:val="00885BA9"/>
    <w:rsid w:val="00892C85"/>
    <w:rsid w:val="008934A6"/>
    <w:rsid w:val="008A324F"/>
    <w:rsid w:val="008A332F"/>
    <w:rsid w:val="008A52F6"/>
    <w:rsid w:val="008A6A85"/>
    <w:rsid w:val="008B25F1"/>
    <w:rsid w:val="008B3DD4"/>
    <w:rsid w:val="008B5161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136E1"/>
    <w:rsid w:val="009204BE"/>
    <w:rsid w:val="009205F9"/>
    <w:rsid w:val="009209CA"/>
    <w:rsid w:val="009256F2"/>
    <w:rsid w:val="009265D2"/>
    <w:rsid w:val="009313D7"/>
    <w:rsid w:val="009325AA"/>
    <w:rsid w:val="00932C59"/>
    <w:rsid w:val="00932C98"/>
    <w:rsid w:val="00933BEC"/>
    <w:rsid w:val="00935B10"/>
    <w:rsid w:val="00936729"/>
    <w:rsid w:val="00937DE6"/>
    <w:rsid w:val="00941E9E"/>
    <w:rsid w:val="0094580B"/>
    <w:rsid w:val="009504AD"/>
    <w:rsid w:val="0095183B"/>
    <w:rsid w:val="00952126"/>
    <w:rsid w:val="00952617"/>
    <w:rsid w:val="00954697"/>
    <w:rsid w:val="00956D6E"/>
    <w:rsid w:val="00961816"/>
    <w:rsid w:val="009643A7"/>
    <w:rsid w:val="0096532F"/>
    <w:rsid w:val="009663A6"/>
    <w:rsid w:val="00971A40"/>
    <w:rsid w:val="00976434"/>
    <w:rsid w:val="00976ED7"/>
    <w:rsid w:val="009825A2"/>
    <w:rsid w:val="009914D2"/>
    <w:rsid w:val="00992EA3"/>
    <w:rsid w:val="009967CA"/>
    <w:rsid w:val="00997069"/>
    <w:rsid w:val="009A17FF"/>
    <w:rsid w:val="009A375E"/>
    <w:rsid w:val="009B4423"/>
    <w:rsid w:val="009B7D64"/>
    <w:rsid w:val="009C6140"/>
    <w:rsid w:val="009D1B28"/>
    <w:rsid w:val="009D2FA4"/>
    <w:rsid w:val="009D37F1"/>
    <w:rsid w:val="009D7D8A"/>
    <w:rsid w:val="009E4C67"/>
    <w:rsid w:val="009E5F81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261B2"/>
    <w:rsid w:val="00A2638E"/>
    <w:rsid w:val="00A267B6"/>
    <w:rsid w:val="00A30847"/>
    <w:rsid w:val="00A35514"/>
    <w:rsid w:val="00A36AE2"/>
    <w:rsid w:val="00A37B54"/>
    <w:rsid w:val="00A43E49"/>
    <w:rsid w:val="00A44EA2"/>
    <w:rsid w:val="00A45E53"/>
    <w:rsid w:val="00A478AE"/>
    <w:rsid w:val="00A51638"/>
    <w:rsid w:val="00A56D63"/>
    <w:rsid w:val="00A601DB"/>
    <w:rsid w:val="00A67685"/>
    <w:rsid w:val="00A71ACE"/>
    <w:rsid w:val="00A7201A"/>
    <w:rsid w:val="00A728AE"/>
    <w:rsid w:val="00A733A1"/>
    <w:rsid w:val="00A74F4C"/>
    <w:rsid w:val="00A804AE"/>
    <w:rsid w:val="00A80C40"/>
    <w:rsid w:val="00A83272"/>
    <w:rsid w:val="00A86449"/>
    <w:rsid w:val="00A866DF"/>
    <w:rsid w:val="00A87C1C"/>
    <w:rsid w:val="00A96633"/>
    <w:rsid w:val="00A97DAB"/>
    <w:rsid w:val="00AA170A"/>
    <w:rsid w:val="00AA4CAB"/>
    <w:rsid w:val="00AA51AD"/>
    <w:rsid w:val="00AA5E4B"/>
    <w:rsid w:val="00AA6A12"/>
    <w:rsid w:val="00AB2E01"/>
    <w:rsid w:val="00AB3829"/>
    <w:rsid w:val="00AB63BF"/>
    <w:rsid w:val="00AB641E"/>
    <w:rsid w:val="00AB672F"/>
    <w:rsid w:val="00AB678A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182E"/>
    <w:rsid w:val="00AF24FD"/>
    <w:rsid w:val="00AF37F3"/>
    <w:rsid w:val="00AF3AD7"/>
    <w:rsid w:val="00AF567D"/>
    <w:rsid w:val="00B113CA"/>
    <w:rsid w:val="00B16C8B"/>
    <w:rsid w:val="00B17709"/>
    <w:rsid w:val="00B213FF"/>
    <w:rsid w:val="00B21566"/>
    <w:rsid w:val="00B23381"/>
    <w:rsid w:val="00B25C1A"/>
    <w:rsid w:val="00B31418"/>
    <w:rsid w:val="00B31580"/>
    <w:rsid w:val="00B32E3C"/>
    <w:rsid w:val="00B413D3"/>
    <w:rsid w:val="00B41415"/>
    <w:rsid w:val="00B43CB3"/>
    <w:rsid w:val="00B440C3"/>
    <w:rsid w:val="00B501BE"/>
    <w:rsid w:val="00B50560"/>
    <w:rsid w:val="00B64B3C"/>
    <w:rsid w:val="00B673C6"/>
    <w:rsid w:val="00B74859"/>
    <w:rsid w:val="00B76B08"/>
    <w:rsid w:val="00B85E0B"/>
    <w:rsid w:val="00B87D3D"/>
    <w:rsid w:val="00B9083C"/>
    <w:rsid w:val="00B946F8"/>
    <w:rsid w:val="00BA481C"/>
    <w:rsid w:val="00BA56BD"/>
    <w:rsid w:val="00BB059E"/>
    <w:rsid w:val="00BB2420"/>
    <w:rsid w:val="00BB5ACE"/>
    <w:rsid w:val="00BC1BD2"/>
    <w:rsid w:val="00BC2D88"/>
    <w:rsid w:val="00BC583E"/>
    <w:rsid w:val="00BC6BE4"/>
    <w:rsid w:val="00BD4DF0"/>
    <w:rsid w:val="00BD5009"/>
    <w:rsid w:val="00BD50B1"/>
    <w:rsid w:val="00BE2A11"/>
    <w:rsid w:val="00BE306E"/>
    <w:rsid w:val="00BE47CD"/>
    <w:rsid w:val="00BE5BF9"/>
    <w:rsid w:val="00BE6BDA"/>
    <w:rsid w:val="00BE71CD"/>
    <w:rsid w:val="00BF1F57"/>
    <w:rsid w:val="00BF274F"/>
    <w:rsid w:val="00C00BC7"/>
    <w:rsid w:val="00C01571"/>
    <w:rsid w:val="00C03E81"/>
    <w:rsid w:val="00C1106C"/>
    <w:rsid w:val="00C26361"/>
    <w:rsid w:val="00C302F1"/>
    <w:rsid w:val="00C32347"/>
    <w:rsid w:val="00C33479"/>
    <w:rsid w:val="00C3655F"/>
    <w:rsid w:val="00C41501"/>
    <w:rsid w:val="00C42AEA"/>
    <w:rsid w:val="00C43A88"/>
    <w:rsid w:val="00C4773A"/>
    <w:rsid w:val="00C57985"/>
    <w:rsid w:val="00C651E7"/>
    <w:rsid w:val="00C6751B"/>
    <w:rsid w:val="00C7000D"/>
    <w:rsid w:val="00C80642"/>
    <w:rsid w:val="00C8562D"/>
    <w:rsid w:val="00C87840"/>
    <w:rsid w:val="00C93E64"/>
    <w:rsid w:val="00CA4DA5"/>
    <w:rsid w:val="00CA516B"/>
    <w:rsid w:val="00CB2B54"/>
    <w:rsid w:val="00CB31B7"/>
    <w:rsid w:val="00CC113D"/>
    <w:rsid w:val="00CC7E21"/>
    <w:rsid w:val="00CD1739"/>
    <w:rsid w:val="00CD1D3C"/>
    <w:rsid w:val="00CD71B5"/>
    <w:rsid w:val="00CE1D6C"/>
    <w:rsid w:val="00CE74F9"/>
    <w:rsid w:val="00CE7777"/>
    <w:rsid w:val="00CF0313"/>
    <w:rsid w:val="00CF10F4"/>
    <w:rsid w:val="00CF2E64"/>
    <w:rsid w:val="00CF4E1F"/>
    <w:rsid w:val="00CF5F20"/>
    <w:rsid w:val="00CF68D8"/>
    <w:rsid w:val="00D044D5"/>
    <w:rsid w:val="00D052B2"/>
    <w:rsid w:val="00D10A4C"/>
    <w:rsid w:val="00D17C02"/>
    <w:rsid w:val="00D25CFE"/>
    <w:rsid w:val="00D42A72"/>
    <w:rsid w:val="00D42ECE"/>
    <w:rsid w:val="00D4607F"/>
    <w:rsid w:val="00D57025"/>
    <w:rsid w:val="00D57765"/>
    <w:rsid w:val="00D67D8F"/>
    <w:rsid w:val="00D722F3"/>
    <w:rsid w:val="00D72FC0"/>
    <w:rsid w:val="00D74608"/>
    <w:rsid w:val="00D746E1"/>
    <w:rsid w:val="00D749E6"/>
    <w:rsid w:val="00D77F50"/>
    <w:rsid w:val="00D857D7"/>
    <w:rsid w:val="00D859F4"/>
    <w:rsid w:val="00D85A52"/>
    <w:rsid w:val="00D86FEC"/>
    <w:rsid w:val="00D91AB9"/>
    <w:rsid w:val="00DA34DF"/>
    <w:rsid w:val="00DB2B75"/>
    <w:rsid w:val="00DB69FD"/>
    <w:rsid w:val="00DC0A8A"/>
    <w:rsid w:val="00DC1705"/>
    <w:rsid w:val="00DC24AE"/>
    <w:rsid w:val="00DC39A9"/>
    <w:rsid w:val="00DC4740"/>
    <w:rsid w:val="00DC4C79"/>
    <w:rsid w:val="00DE3788"/>
    <w:rsid w:val="00DE6249"/>
    <w:rsid w:val="00DE731D"/>
    <w:rsid w:val="00DF4A90"/>
    <w:rsid w:val="00DF5B99"/>
    <w:rsid w:val="00E0076D"/>
    <w:rsid w:val="00E02492"/>
    <w:rsid w:val="00E106A3"/>
    <w:rsid w:val="00E10DCA"/>
    <w:rsid w:val="00E11B44"/>
    <w:rsid w:val="00E1306A"/>
    <w:rsid w:val="00E15DEB"/>
    <w:rsid w:val="00E1688D"/>
    <w:rsid w:val="00E203EB"/>
    <w:rsid w:val="00E25EE0"/>
    <w:rsid w:val="00E275F9"/>
    <w:rsid w:val="00E32997"/>
    <w:rsid w:val="00E32F5A"/>
    <w:rsid w:val="00E32FD7"/>
    <w:rsid w:val="00E35401"/>
    <w:rsid w:val="00E375DB"/>
    <w:rsid w:val="00E40097"/>
    <w:rsid w:val="00E42938"/>
    <w:rsid w:val="00E43B4D"/>
    <w:rsid w:val="00E47508"/>
    <w:rsid w:val="00E47A7E"/>
    <w:rsid w:val="00E517F0"/>
    <w:rsid w:val="00E55EB0"/>
    <w:rsid w:val="00E562AE"/>
    <w:rsid w:val="00E57BB7"/>
    <w:rsid w:val="00E61CB0"/>
    <w:rsid w:val="00E700C9"/>
    <w:rsid w:val="00E70518"/>
    <w:rsid w:val="00E71256"/>
    <w:rsid w:val="00E71BCF"/>
    <w:rsid w:val="00E800A6"/>
    <w:rsid w:val="00E80CA3"/>
    <w:rsid w:val="00E81D7C"/>
    <w:rsid w:val="00E838A1"/>
    <w:rsid w:val="00E83FA4"/>
    <w:rsid w:val="00E86020"/>
    <w:rsid w:val="00E863AA"/>
    <w:rsid w:val="00E95E16"/>
    <w:rsid w:val="00EA0953"/>
    <w:rsid w:val="00EA0B4F"/>
    <w:rsid w:val="00EA1B2E"/>
    <w:rsid w:val="00EA309B"/>
    <w:rsid w:val="00EA384C"/>
    <w:rsid w:val="00EA4D6A"/>
    <w:rsid w:val="00EB25DD"/>
    <w:rsid w:val="00EC2AFC"/>
    <w:rsid w:val="00ED189B"/>
    <w:rsid w:val="00ED4809"/>
    <w:rsid w:val="00ED7E9E"/>
    <w:rsid w:val="00EE0D01"/>
    <w:rsid w:val="00F05628"/>
    <w:rsid w:val="00F113DD"/>
    <w:rsid w:val="00F124B4"/>
    <w:rsid w:val="00F136A1"/>
    <w:rsid w:val="00F138F7"/>
    <w:rsid w:val="00F2008A"/>
    <w:rsid w:val="00F21D9E"/>
    <w:rsid w:val="00F229CF"/>
    <w:rsid w:val="00F23CD4"/>
    <w:rsid w:val="00F25348"/>
    <w:rsid w:val="00F32B32"/>
    <w:rsid w:val="00F379C6"/>
    <w:rsid w:val="00F37ADF"/>
    <w:rsid w:val="00F45506"/>
    <w:rsid w:val="00F47083"/>
    <w:rsid w:val="00F475C0"/>
    <w:rsid w:val="00F5651A"/>
    <w:rsid w:val="00F56997"/>
    <w:rsid w:val="00F577E9"/>
    <w:rsid w:val="00F60062"/>
    <w:rsid w:val="00F6137F"/>
    <w:rsid w:val="00F613CC"/>
    <w:rsid w:val="00F62DEC"/>
    <w:rsid w:val="00F66BFC"/>
    <w:rsid w:val="00F76777"/>
    <w:rsid w:val="00F77666"/>
    <w:rsid w:val="00F80F77"/>
    <w:rsid w:val="00F83F2F"/>
    <w:rsid w:val="00F86555"/>
    <w:rsid w:val="00F86612"/>
    <w:rsid w:val="00F90203"/>
    <w:rsid w:val="00F90315"/>
    <w:rsid w:val="00F95640"/>
    <w:rsid w:val="00F978F4"/>
    <w:rsid w:val="00FA4743"/>
    <w:rsid w:val="00FA5EB5"/>
    <w:rsid w:val="00FC04F6"/>
    <w:rsid w:val="00FC1E51"/>
    <w:rsid w:val="00FC3B03"/>
    <w:rsid w:val="00FC3F21"/>
    <w:rsid w:val="00FC408C"/>
    <w:rsid w:val="00FC5552"/>
    <w:rsid w:val="00FD298A"/>
    <w:rsid w:val="00FE6A37"/>
    <w:rsid w:val="00FF03A2"/>
    <w:rsid w:val="00FF1C1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D6A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EC544-D50D-4B21-9F38-1B3B86A7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3119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2023-10-20T14:00:00Z</dcterms:created>
  <dcterms:modified xsi:type="dcterms:W3CDTF">2023-10-20T14:00:00Z</dcterms:modified>
</cp:coreProperties>
</file>